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567460" w14:textId="77777777" w:rsidR="00CE4B19" w:rsidRPr="00E61D81" w:rsidRDefault="00CE4B19" w:rsidP="00CE4B19">
      <w:pPr>
        <w:jc w:val="center"/>
        <w:rPr>
          <w:b/>
        </w:rPr>
      </w:pPr>
      <w:r w:rsidRPr="00E61D81">
        <w:rPr>
          <w:b/>
        </w:rPr>
        <w:t>U</w:t>
      </w:r>
      <w:r w:rsidR="007F5290" w:rsidRPr="00E61D81">
        <w:rPr>
          <w:b/>
        </w:rPr>
        <w:t>MOWA</w:t>
      </w:r>
      <w:r w:rsidRPr="00E61D81">
        <w:rPr>
          <w:b/>
        </w:rPr>
        <w:t xml:space="preserve"> </w:t>
      </w:r>
      <w:r w:rsidR="007F5290" w:rsidRPr="00E61D81">
        <w:rPr>
          <w:b/>
        </w:rPr>
        <w:t xml:space="preserve">NR </w:t>
      </w:r>
      <w:r w:rsidR="004E11A5">
        <w:rPr>
          <w:b/>
        </w:rPr>
        <w:t xml:space="preserve"> </w:t>
      </w:r>
      <w:r w:rsidR="00592BE8">
        <w:rPr>
          <w:b/>
        </w:rPr>
        <w:t>…………………..</w:t>
      </w:r>
    </w:p>
    <w:p w14:paraId="0BBB3FAD" w14:textId="77777777" w:rsidR="00CE4B19" w:rsidRDefault="00CE4B19" w:rsidP="00CE4B19">
      <w:pPr>
        <w:jc w:val="center"/>
      </w:pPr>
    </w:p>
    <w:p w14:paraId="29867730" w14:textId="77777777" w:rsidR="00CE4B19" w:rsidRDefault="00CE4B19" w:rsidP="00CE4B19">
      <w:pPr>
        <w:jc w:val="both"/>
      </w:pPr>
      <w:r>
        <w:t>z</w:t>
      </w:r>
      <w:r w:rsidR="007F5290">
        <w:t>awarta</w:t>
      </w:r>
      <w:r>
        <w:t xml:space="preserve"> </w:t>
      </w:r>
      <w:r w:rsidR="007F5290">
        <w:t>w</w:t>
      </w:r>
      <w:r>
        <w:t xml:space="preserve"> Opolu </w:t>
      </w:r>
      <w:r w:rsidR="007F5290">
        <w:t>w</w:t>
      </w:r>
      <w:r w:rsidR="003D5784">
        <w:t xml:space="preserve"> dniu ...................202</w:t>
      </w:r>
      <w:r w:rsidR="00BC3900">
        <w:t>6</w:t>
      </w:r>
      <w:r>
        <w:t>r.</w:t>
      </w:r>
      <w:r w:rsidR="007F5290">
        <w:t>pomiędzy:</w:t>
      </w:r>
    </w:p>
    <w:p w14:paraId="26972DC7" w14:textId="77777777" w:rsidR="00CE4B19" w:rsidRDefault="00CE4B19" w:rsidP="00CE4B19">
      <w:pPr>
        <w:jc w:val="both"/>
      </w:pPr>
      <w:r>
        <w:t xml:space="preserve">Orlen Centrum Serwisowe Sp. z o.o., z siedzibą w Opolu </w:t>
      </w:r>
      <w:r w:rsidR="00016BE2">
        <w:t>45-347</w:t>
      </w:r>
      <w:r>
        <w:t xml:space="preserve"> przy ul. </w:t>
      </w:r>
      <w:r w:rsidR="00016BE2">
        <w:t>Wrocł</w:t>
      </w:r>
      <w:r w:rsidR="00DD23D8">
        <w:t>a</w:t>
      </w:r>
      <w:r w:rsidR="00016BE2">
        <w:t>wskiej 58</w:t>
      </w:r>
      <w:r>
        <w:t xml:space="preserve">, wpisaną do rejestru przedsiębiorców prowadzonego przez Sąd Rejonowy w Opolu VIII Wydział Gospodarczy Krajowego Rejestru Sądowego pod numerem </w:t>
      </w:r>
      <w:r w:rsidR="000540CC">
        <w:t xml:space="preserve">KRS </w:t>
      </w:r>
      <w:r w:rsidR="000540CC" w:rsidRPr="00DD23D8">
        <w:t>0000025417</w:t>
      </w:r>
      <w:r>
        <w:t xml:space="preserve">, NIP </w:t>
      </w:r>
      <w:r w:rsidR="000540CC" w:rsidRPr="00DD23D8">
        <w:t>7542673302</w:t>
      </w:r>
      <w:r>
        <w:t xml:space="preserve">, REGON </w:t>
      </w:r>
      <w:r w:rsidR="000540CC" w:rsidRPr="00DD23D8">
        <w:t>531685076</w:t>
      </w:r>
      <w:r>
        <w:t xml:space="preserve">, </w:t>
      </w:r>
      <w:r w:rsidR="000540CC">
        <w:t xml:space="preserve">BDO </w:t>
      </w:r>
      <w:r w:rsidR="000540CC" w:rsidRPr="00DD23D8">
        <w:t xml:space="preserve">000135220 </w:t>
      </w:r>
      <w:r>
        <w:t>posiadającą status dużego przedsiębiorcy zgodnie z art. 4 pkt. 6 ustawy o przeciwdziałaniu nadmiernym opóźnieniom w transakcjach handlowych, reprezentowaną przez:</w:t>
      </w:r>
    </w:p>
    <w:p w14:paraId="10C3EDC2" w14:textId="77777777" w:rsidR="00CE4B19" w:rsidRDefault="00BC3900" w:rsidP="00CE4B19">
      <w:pPr>
        <w:jc w:val="both"/>
      </w:pPr>
      <w:r>
        <w:t>…………………</w:t>
      </w:r>
      <w:r w:rsidR="000540CC">
        <w:t xml:space="preserve"> – Prezes Zarządu</w:t>
      </w:r>
    </w:p>
    <w:p w14:paraId="4784E35F" w14:textId="77777777" w:rsidR="000540CC" w:rsidRDefault="00BC3900" w:rsidP="00CE4B19">
      <w:pPr>
        <w:jc w:val="both"/>
      </w:pPr>
      <w:r>
        <w:t xml:space="preserve">………………... </w:t>
      </w:r>
      <w:r w:rsidR="00334E90">
        <w:t>– Członek Zarządu</w:t>
      </w:r>
    </w:p>
    <w:p w14:paraId="5013A0AE" w14:textId="77777777" w:rsidR="00401C51" w:rsidRDefault="00401C51" w:rsidP="00CE4B19">
      <w:pPr>
        <w:jc w:val="both"/>
      </w:pPr>
    </w:p>
    <w:p w14:paraId="1C082601" w14:textId="77777777" w:rsidR="00CE4B19" w:rsidRDefault="00CE4B19" w:rsidP="00CE4B19">
      <w:pPr>
        <w:jc w:val="both"/>
      </w:pPr>
      <w:r>
        <w:t>zwaną w dalszej treści Umowy „Zamawiającym",</w:t>
      </w:r>
    </w:p>
    <w:p w14:paraId="7FA6B253" w14:textId="77777777" w:rsidR="00CE4B19" w:rsidRDefault="00CE4B19" w:rsidP="00CE4B19">
      <w:pPr>
        <w:jc w:val="both"/>
      </w:pPr>
      <w:r>
        <w:t>a</w:t>
      </w:r>
      <w:r w:rsidR="000540CC">
        <w:t xml:space="preserve"> </w:t>
      </w:r>
    </w:p>
    <w:p w14:paraId="391422AC" w14:textId="77777777" w:rsidR="00BC3900" w:rsidRDefault="00BC3900" w:rsidP="00CE4B19">
      <w:pPr>
        <w:jc w:val="both"/>
      </w:pPr>
      <w:r>
        <w:t xml:space="preserve">……………………………………………………………………………………………………………………………………………………………………………………………………………………………………………………………………………………………………………………………………………………………………………………………………………………………………………………………………………………… reprezentowaną przez: </w:t>
      </w:r>
    </w:p>
    <w:p w14:paraId="5482F886" w14:textId="77777777" w:rsidR="00CE4B19" w:rsidRDefault="00BC3900" w:rsidP="00CE4B19">
      <w:pPr>
        <w:jc w:val="both"/>
      </w:pPr>
      <w:r>
        <w:t>…………………….</w:t>
      </w:r>
      <w:r w:rsidR="00401C51">
        <w:t xml:space="preserve"> – </w:t>
      </w:r>
      <w:r>
        <w:t>………………………</w:t>
      </w:r>
    </w:p>
    <w:p w14:paraId="3F8516EE" w14:textId="77777777" w:rsidR="00401C51" w:rsidRDefault="00401C51" w:rsidP="00CE4B19">
      <w:pPr>
        <w:jc w:val="both"/>
      </w:pPr>
    </w:p>
    <w:p w14:paraId="6FCD71AA" w14:textId="77777777" w:rsidR="00CE4B19" w:rsidRDefault="00CE4B19" w:rsidP="00CE4B19">
      <w:pPr>
        <w:jc w:val="both"/>
      </w:pPr>
      <w:r>
        <w:t>zwaną w dalszej treści Umowy „Wykonawcą”,</w:t>
      </w:r>
    </w:p>
    <w:p w14:paraId="378E725B" w14:textId="77777777" w:rsidR="00E61D81" w:rsidRDefault="00E61D81" w:rsidP="00CE4B19">
      <w:pPr>
        <w:jc w:val="both"/>
      </w:pPr>
      <w:r>
        <w:t xml:space="preserve">(aktualne odpisy z KRS Stron stanowią </w:t>
      </w:r>
      <w:r w:rsidRPr="00E61D81">
        <w:rPr>
          <w:b/>
        </w:rPr>
        <w:t>załączniki nr 1 i 2</w:t>
      </w:r>
      <w:r>
        <w:t xml:space="preserve"> do Umowy)</w:t>
      </w:r>
    </w:p>
    <w:p w14:paraId="6EC5E09A" w14:textId="77777777" w:rsidR="00CE4B19" w:rsidRDefault="00CE4B19" w:rsidP="00CE4B19">
      <w:pPr>
        <w:jc w:val="both"/>
      </w:pPr>
      <w:r>
        <w:t>łącznie zwanymi „Stronami”, a każdą z osobna „Stroną”,</w:t>
      </w:r>
    </w:p>
    <w:p w14:paraId="38466217" w14:textId="77777777" w:rsidR="00CE4B19" w:rsidRDefault="00CE4B19" w:rsidP="00CE4B19">
      <w:pPr>
        <w:jc w:val="both"/>
      </w:pPr>
      <w:r>
        <w:t>o następującej treści:</w:t>
      </w:r>
    </w:p>
    <w:p w14:paraId="7F2DE6CA" w14:textId="77777777" w:rsidR="00CE4B19" w:rsidRDefault="00CE4B19" w:rsidP="007F5290"/>
    <w:p w14:paraId="1EFBDCCE" w14:textId="77777777" w:rsidR="00CE4B19" w:rsidRPr="00CE4B19" w:rsidRDefault="007F5290" w:rsidP="007F5290">
      <w:pPr>
        <w:rPr>
          <w:b/>
        </w:rPr>
      </w:pPr>
      <w:r w:rsidRPr="00CE4B19">
        <w:rPr>
          <w:b/>
        </w:rPr>
        <w:t>§1</w:t>
      </w:r>
      <w:r w:rsidR="00CE4B19" w:rsidRPr="00CE4B19">
        <w:rPr>
          <w:b/>
        </w:rPr>
        <w:t xml:space="preserve"> </w:t>
      </w:r>
      <w:r w:rsidRPr="00CE4B19">
        <w:rPr>
          <w:b/>
        </w:rPr>
        <w:t>Przedmiot</w:t>
      </w:r>
      <w:r w:rsidR="00CE4B19">
        <w:rPr>
          <w:b/>
        </w:rPr>
        <w:t xml:space="preserve"> </w:t>
      </w:r>
      <w:r w:rsidRPr="00CE4B19">
        <w:rPr>
          <w:b/>
        </w:rPr>
        <w:t>umowy</w:t>
      </w:r>
    </w:p>
    <w:p w14:paraId="3F528368" w14:textId="105E6F10" w:rsidR="00E61D81" w:rsidRDefault="007F5290" w:rsidP="00A75FC9">
      <w:pPr>
        <w:pStyle w:val="Akapitzlist"/>
        <w:numPr>
          <w:ilvl w:val="0"/>
          <w:numId w:val="1"/>
        </w:numPr>
        <w:jc w:val="both"/>
      </w:pPr>
      <w:r>
        <w:t>Przedmiotem</w:t>
      </w:r>
      <w:r w:rsidR="00CE4B19">
        <w:t xml:space="preserve"> </w:t>
      </w:r>
      <w:r>
        <w:t>niniejszej</w:t>
      </w:r>
      <w:r w:rsidR="00CE4B19">
        <w:t xml:space="preserve"> </w:t>
      </w:r>
      <w:r>
        <w:t>umowy</w:t>
      </w:r>
      <w:r w:rsidR="00CE4B19">
        <w:t xml:space="preserve"> </w:t>
      </w:r>
      <w:r>
        <w:t>jest</w:t>
      </w:r>
      <w:r w:rsidR="00CE4B19">
        <w:t xml:space="preserve"> dostawa fabrycznie </w:t>
      </w:r>
      <w:r>
        <w:t>now</w:t>
      </w:r>
      <w:r w:rsidR="00393822">
        <w:t>ych</w:t>
      </w:r>
      <w:r w:rsidR="00CE4B19">
        <w:t xml:space="preserve"> </w:t>
      </w:r>
      <w:r w:rsidR="00BC3900">
        <w:t>………………..</w:t>
      </w:r>
      <w:r w:rsidR="00A75FC9">
        <w:t xml:space="preserve"> p</w:t>
      </w:r>
      <w:r w:rsidR="00A75FC9" w:rsidRPr="00A75FC9">
        <w:t>odnośników koszowych na podwoziu samochodu ciężarowego</w:t>
      </w:r>
      <w:r w:rsidR="00BA05BB">
        <w:t xml:space="preserve"> </w:t>
      </w:r>
      <w:r w:rsidR="00CE4B19">
        <w:t>zwan</w:t>
      </w:r>
      <w:r w:rsidR="00BA05BB">
        <w:t>ych</w:t>
      </w:r>
      <w:r w:rsidR="00CE4B19">
        <w:t xml:space="preserve"> dalej „P</w:t>
      </w:r>
      <w:r>
        <w:t>ojazd</w:t>
      </w:r>
      <w:r w:rsidR="00393822">
        <w:t>ami</w:t>
      </w:r>
      <w:r>
        <w:t>”</w:t>
      </w:r>
      <w:r w:rsidR="00CE4B19">
        <w:t>.</w:t>
      </w:r>
      <w:r w:rsidR="00E61D81">
        <w:t xml:space="preserve"> Specyfikacja techniczna pojazd</w:t>
      </w:r>
      <w:r w:rsidR="00393822">
        <w:t>ów</w:t>
      </w:r>
      <w:r w:rsidR="00E61D81">
        <w:t>, w szczególności m</w:t>
      </w:r>
      <w:r>
        <w:t xml:space="preserve">arka </w:t>
      </w:r>
      <w:r w:rsidR="00E61D81">
        <w:t xml:space="preserve">i model </w:t>
      </w:r>
      <w:r>
        <w:t>pojazdu bazowego</w:t>
      </w:r>
      <w:r w:rsidR="00CE4B19">
        <w:t>,</w:t>
      </w:r>
      <w:r w:rsidR="00E61D81">
        <w:t xml:space="preserve"> </w:t>
      </w:r>
      <w:r>
        <w:t xml:space="preserve">marka </w:t>
      </w:r>
      <w:r w:rsidR="00E61D81">
        <w:t xml:space="preserve">i model </w:t>
      </w:r>
      <w:r>
        <w:t>podnośnika</w:t>
      </w:r>
      <w:r w:rsidR="00CE4B19">
        <w:t xml:space="preserve">, </w:t>
      </w:r>
      <w:r>
        <w:t>wysokość ro</w:t>
      </w:r>
      <w:r w:rsidR="00E61D81">
        <w:t xml:space="preserve">bocza podnośnika, </w:t>
      </w:r>
      <w:r>
        <w:t>udźwig kosza podnośnika</w:t>
      </w:r>
      <w:r w:rsidR="00E61D81">
        <w:t xml:space="preserve"> oraz masa własna pojazdu została określona w </w:t>
      </w:r>
      <w:r w:rsidR="00E61D81" w:rsidRPr="00E61D81">
        <w:rPr>
          <w:b/>
        </w:rPr>
        <w:t>załączniku nr 3</w:t>
      </w:r>
      <w:r w:rsidR="00E61D81">
        <w:t xml:space="preserve"> do niniejszej Umowy</w:t>
      </w:r>
      <w:r w:rsidR="00864A77">
        <w:t xml:space="preserve"> (Oferta Wykonawcy)</w:t>
      </w:r>
      <w:r w:rsidR="00E61D81">
        <w:t xml:space="preserve">. </w:t>
      </w:r>
    </w:p>
    <w:p w14:paraId="5B880BF0" w14:textId="77777777" w:rsidR="00E61D81" w:rsidRDefault="00E61D81" w:rsidP="00E61D81">
      <w:pPr>
        <w:pStyle w:val="Akapitzlist"/>
        <w:numPr>
          <w:ilvl w:val="0"/>
          <w:numId w:val="1"/>
        </w:numPr>
        <w:jc w:val="both"/>
      </w:pPr>
      <w:r>
        <w:t>Dostarczon</w:t>
      </w:r>
      <w:r w:rsidR="00A00C64">
        <w:t>e</w:t>
      </w:r>
      <w:r>
        <w:t xml:space="preserve"> </w:t>
      </w:r>
      <w:r w:rsidR="007F5290">
        <w:t>przez</w:t>
      </w:r>
      <w:r>
        <w:t xml:space="preserve"> </w:t>
      </w:r>
      <w:r w:rsidR="007F5290">
        <w:t>Wykonawcę</w:t>
      </w:r>
      <w:r>
        <w:t xml:space="preserve"> </w:t>
      </w:r>
      <w:r w:rsidR="007F5290">
        <w:t>pojazd</w:t>
      </w:r>
      <w:r w:rsidR="00A00C64">
        <w:t>y</w:t>
      </w:r>
      <w:r>
        <w:t xml:space="preserve"> </w:t>
      </w:r>
      <w:r w:rsidR="007F5290">
        <w:t>mus</w:t>
      </w:r>
      <w:r w:rsidR="00A00C64">
        <w:t>zą</w:t>
      </w:r>
      <w:r>
        <w:t xml:space="preserve"> </w:t>
      </w:r>
      <w:r w:rsidR="007F5290">
        <w:t>być</w:t>
      </w:r>
      <w:r>
        <w:t xml:space="preserve"> </w:t>
      </w:r>
      <w:r w:rsidR="007F5290">
        <w:t>zgodn</w:t>
      </w:r>
      <w:r w:rsidR="00A00C64">
        <w:t>e</w:t>
      </w:r>
      <w:r>
        <w:t xml:space="preserve"> </w:t>
      </w:r>
      <w:r w:rsidR="007F5290">
        <w:t>z</w:t>
      </w:r>
      <w:r>
        <w:t xml:space="preserve"> </w:t>
      </w:r>
      <w:r w:rsidR="007F5290">
        <w:t>wymaganiami</w:t>
      </w:r>
      <w:r>
        <w:t xml:space="preserve"> </w:t>
      </w:r>
      <w:r w:rsidR="007F5290">
        <w:t>technicznymi,</w:t>
      </w:r>
      <w:r>
        <w:t xml:space="preserve"> </w:t>
      </w:r>
      <w:r w:rsidR="007F5290">
        <w:t>gwarancyjnymi</w:t>
      </w:r>
      <w:r>
        <w:t xml:space="preserve"> </w:t>
      </w:r>
      <w:r w:rsidR="007F5290">
        <w:t>i</w:t>
      </w:r>
      <w:r>
        <w:t xml:space="preserve"> </w:t>
      </w:r>
      <w:r w:rsidR="007F5290">
        <w:t>serwisowymi</w:t>
      </w:r>
      <w:r>
        <w:t xml:space="preserve"> </w:t>
      </w:r>
      <w:r w:rsidR="007F5290">
        <w:t>określonymi</w:t>
      </w:r>
      <w:r>
        <w:t xml:space="preserve"> </w:t>
      </w:r>
      <w:r w:rsidR="007F5290">
        <w:t xml:space="preserve">w </w:t>
      </w:r>
      <w:r>
        <w:t xml:space="preserve">złożonej przez Wykonawcę ofercie w ramach postępowania </w:t>
      </w:r>
      <w:r w:rsidR="00393822">
        <w:t>na Platformie Zakupowej Connect Nr</w:t>
      </w:r>
      <w:hyperlink r:id="rId5" w:history="1">
        <w:r w:rsidR="00393822" w:rsidRPr="00DD23D8">
          <w:t xml:space="preserve"> </w:t>
        </w:r>
        <w:r w:rsidR="00BC3900">
          <w:t>…………………….</w:t>
        </w:r>
      </w:hyperlink>
      <w:r w:rsidR="00393822">
        <w:t>.</w:t>
      </w:r>
    </w:p>
    <w:p w14:paraId="0D3EEA41" w14:textId="77777777" w:rsidR="00E61D81" w:rsidRDefault="007F5290" w:rsidP="00F1134E">
      <w:pPr>
        <w:pStyle w:val="Akapitzlist"/>
        <w:numPr>
          <w:ilvl w:val="0"/>
          <w:numId w:val="1"/>
        </w:numPr>
        <w:jc w:val="both"/>
      </w:pPr>
      <w:r>
        <w:lastRenderedPageBreak/>
        <w:t>Wykonawca oświadcza,</w:t>
      </w:r>
      <w:r w:rsidR="00E61D81">
        <w:t xml:space="preserve"> </w:t>
      </w:r>
      <w:r>
        <w:t>że pojazd</w:t>
      </w:r>
      <w:r w:rsidR="00A00C64">
        <w:t>y</w:t>
      </w:r>
      <w:r>
        <w:t xml:space="preserve"> będąc</w:t>
      </w:r>
      <w:r w:rsidR="00A00C64">
        <w:t>e</w:t>
      </w:r>
      <w:r>
        <w:t xml:space="preserve"> przedmiotem</w:t>
      </w:r>
      <w:r w:rsidR="00E61D81">
        <w:t xml:space="preserve"> </w:t>
      </w:r>
      <w:r>
        <w:t xml:space="preserve">umowy </w:t>
      </w:r>
      <w:r w:rsidR="00A00C64">
        <w:t>są</w:t>
      </w:r>
      <w:r>
        <w:t xml:space="preserve"> fabrycznie now</w:t>
      </w:r>
      <w:r w:rsidR="00A00C64">
        <w:t>e</w:t>
      </w:r>
      <w:r>
        <w:t>, woln</w:t>
      </w:r>
      <w:r w:rsidR="00A00C64">
        <w:t>e</w:t>
      </w:r>
      <w:r>
        <w:t xml:space="preserve"> od wad technicznych i prawnych, dopuszczon</w:t>
      </w:r>
      <w:r w:rsidR="00A00C64">
        <w:t>e</w:t>
      </w:r>
      <w:r>
        <w:t xml:space="preserve"> do obrotu, do którego</w:t>
      </w:r>
      <w:r w:rsidR="00E61D81">
        <w:t xml:space="preserve"> </w:t>
      </w:r>
      <w:r>
        <w:t>nie</w:t>
      </w:r>
      <w:r w:rsidR="00E61D81">
        <w:t xml:space="preserve"> </w:t>
      </w:r>
      <w:r>
        <w:t>mają</w:t>
      </w:r>
      <w:r w:rsidR="00E61D81">
        <w:t xml:space="preserve"> </w:t>
      </w:r>
      <w:r>
        <w:t>prawa</w:t>
      </w:r>
      <w:r w:rsidR="00E61D81">
        <w:t xml:space="preserve"> </w:t>
      </w:r>
      <w:r>
        <w:t>osoby</w:t>
      </w:r>
      <w:r w:rsidR="00E61D81">
        <w:t xml:space="preserve"> </w:t>
      </w:r>
      <w:r>
        <w:t>trzecie</w:t>
      </w:r>
      <w:r w:rsidR="00E61D81">
        <w:t xml:space="preserve"> </w:t>
      </w:r>
      <w:r>
        <w:t>oraz</w:t>
      </w:r>
      <w:r w:rsidR="00E61D81">
        <w:t xml:space="preserve"> </w:t>
      </w:r>
      <w:r>
        <w:t>nie będąc</w:t>
      </w:r>
      <w:r w:rsidR="00A00C64">
        <w:t>e</w:t>
      </w:r>
      <w:r>
        <w:t xml:space="preserve"> przedmiotem</w:t>
      </w:r>
      <w:r w:rsidR="00E61D81">
        <w:t xml:space="preserve"> </w:t>
      </w:r>
      <w:r>
        <w:t>żadnego</w:t>
      </w:r>
      <w:r w:rsidR="00E61D81">
        <w:t xml:space="preserve"> </w:t>
      </w:r>
      <w:r>
        <w:t>postępowania</w:t>
      </w:r>
      <w:r w:rsidR="00E61D81">
        <w:t xml:space="preserve"> </w:t>
      </w:r>
      <w:r>
        <w:t>i</w:t>
      </w:r>
      <w:r w:rsidR="00E61D81">
        <w:t xml:space="preserve"> </w:t>
      </w:r>
      <w:r>
        <w:t>zabezpieczenia.</w:t>
      </w:r>
    </w:p>
    <w:p w14:paraId="41AD80F3" w14:textId="77777777" w:rsidR="00E61D81" w:rsidRPr="00E61D81" w:rsidRDefault="007F5290" w:rsidP="00F1134E">
      <w:pPr>
        <w:jc w:val="both"/>
        <w:rPr>
          <w:b/>
        </w:rPr>
      </w:pPr>
      <w:r w:rsidRPr="00E61D81">
        <w:rPr>
          <w:b/>
        </w:rPr>
        <w:t>§2</w:t>
      </w:r>
      <w:r w:rsidR="00E6685E">
        <w:rPr>
          <w:b/>
        </w:rPr>
        <w:t xml:space="preserve"> Wartość pojazd</w:t>
      </w:r>
      <w:r w:rsidR="00E027C6">
        <w:rPr>
          <w:b/>
        </w:rPr>
        <w:t>ów</w:t>
      </w:r>
      <w:r w:rsidR="00E6685E">
        <w:rPr>
          <w:b/>
        </w:rPr>
        <w:t xml:space="preserve"> / finansowanie </w:t>
      </w:r>
    </w:p>
    <w:p w14:paraId="3838D31A" w14:textId="77777777" w:rsidR="00393822" w:rsidRDefault="007F5290" w:rsidP="00F1134E">
      <w:pPr>
        <w:pStyle w:val="Akapitzlist"/>
        <w:numPr>
          <w:ilvl w:val="0"/>
          <w:numId w:val="2"/>
        </w:numPr>
        <w:jc w:val="both"/>
      </w:pPr>
      <w:r>
        <w:t>Strony</w:t>
      </w:r>
      <w:r w:rsidR="00E61D81">
        <w:t xml:space="preserve"> </w:t>
      </w:r>
      <w:r>
        <w:t>ustalają,</w:t>
      </w:r>
      <w:r w:rsidR="00E61D81">
        <w:t xml:space="preserve"> </w:t>
      </w:r>
      <w:r>
        <w:t xml:space="preserve">że wartość </w:t>
      </w:r>
      <w:r w:rsidR="00E61D81">
        <w:t>pojazd</w:t>
      </w:r>
      <w:r w:rsidR="00962DE7">
        <w:t>ów</w:t>
      </w:r>
      <w:r>
        <w:t xml:space="preserve"> wynosi</w:t>
      </w:r>
      <w:r w:rsidR="00393822">
        <w:t xml:space="preserve">: </w:t>
      </w:r>
    </w:p>
    <w:p w14:paraId="77076AB4" w14:textId="77777777" w:rsidR="00E027C6" w:rsidRDefault="00393822" w:rsidP="00E027C6">
      <w:pPr>
        <w:pStyle w:val="Akapitzlist"/>
        <w:ind w:left="360"/>
        <w:jc w:val="both"/>
      </w:pPr>
      <w:r>
        <w:t xml:space="preserve">za pojazd </w:t>
      </w:r>
      <w:r w:rsidR="002D488F">
        <w:t xml:space="preserve">podnośnik typu </w:t>
      </w:r>
      <w:r w:rsidR="00BC3900">
        <w:t>…………………….</w:t>
      </w:r>
      <w:r w:rsidR="00493FF1">
        <w:t xml:space="preserve">:  </w:t>
      </w:r>
      <w:r w:rsidR="00BC3900">
        <w:rPr>
          <w:b/>
        </w:rPr>
        <w:t>………………………..</w:t>
      </w:r>
      <w:r w:rsidR="00E6685E" w:rsidRPr="00031609">
        <w:rPr>
          <w:b/>
        </w:rPr>
        <w:t xml:space="preserve"> PLN</w:t>
      </w:r>
      <w:r w:rsidR="00493FF1" w:rsidRPr="00031609">
        <w:rPr>
          <w:b/>
        </w:rPr>
        <w:t xml:space="preserve"> netto</w:t>
      </w:r>
      <w:r w:rsidR="00E027C6" w:rsidRPr="00031609">
        <w:rPr>
          <w:b/>
        </w:rPr>
        <w:t xml:space="preserve"> za sztukę</w:t>
      </w:r>
      <w:r w:rsidR="00E027C6">
        <w:t xml:space="preserve"> </w:t>
      </w:r>
      <w:r w:rsidR="00E6685E" w:rsidRPr="00031609">
        <w:rPr>
          <w:b/>
        </w:rPr>
        <w:t>(</w:t>
      </w:r>
      <w:r w:rsidR="007F5290" w:rsidRPr="00031609">
        <w:rPr>
          <w:b/>
        </w:rPr>
        <w:t>słownie:</w:t>
      </w:r>
      <w:r w:rsidR="00BC3900">
        <w:rPr>
          <w:b/>
        </w:rPr>
        <w:t xml:space="preserve"> …………………………………………………</w:t>
      </w:r>
      <w:r w:rsidR="00CD4A3B">
        <w:rPr>
          <w:b/>
        </w:rPr>
        <w:t xml:space="preserve"> złotych netto</w:t>
      </w:r>
      <w:r w:rsidR="00E6685E" w:rsidRPr="00031609">
        <w:rPr>
          <w:b/>
        </w:rPr>
        <w:t>)</w:t>
      </w:r>
      <w:r w:rsidR="00E027C6">
        <w:t xml:space="preserve"> </w:t>
      </w:r>
      <w:r w:rsidR="00E027C6" w:rsidRPr="00031609">
        <w:rPr>
          <w:b/>
        </w:rPr>
        <w:t xml:space="preserve">co daje łączną wartość </w:t>
      </w:r>
      <w:r w:rsidR="00031609" w:rsidRPr="00031609">
        <w:rPr>
          <w:b/>
        </w:rPr>
        <w:t xml:space="preserve">zamówienia za </w:t>
      </w:r>
      <w:r w:rsidR="00BC3900">
        <w:rPr>
          <w:b/>
        </w:rPr>
        <w:t>……..</w:t>
      </w:r>
      <w:r w:rsidR="00031609" w:rsidRPr="00031609">
        <w:rPr>
          <w:b/>
        </w:rPr>
        <w:t xml:space="preserve"> sztuk</w:t>
      </w:r>
      <w:r w:rsidR="00BC3900">
        <w:rPr>
          <w:b/>
        </w:rPr>
        <w:t>/</w:t>
      </w:r>
      <w:r w:rsidR="00031609" w:rsidRPr="00031609">
        <w:rPr>
          <w:b/>
        </w:rPr>
        <w:t xml:space="preserve">i pojazdów w wysokości </w:t>
      </w:r>
      <w:r w:rsidR="00CD4A3B">
        <w:rPr>
          <w:b/>
        </w:rPr>
        <w:t>……………………………..</w:t>
      </w:r>
      <w:r w:rsidR="00031609" w:rsidRPr="00031609">
        <w:rPr>
          <w:b/>
        </w:rPr>
        <w:t xml:space="preserve"> PLN netto (słownie</w:t>
      </w:r>
      <w:r w:rsidR="00CD4A3B">
        <w:rPr>
          <w:b/>
        </w:rPr>
        <w:t>:</w:t>
      </w:r>
      <w:r w:rsidR="00031609" w:rsidRPr="00031609">
        <w:rPr>
          <w:b/>
        </w:rPr>
        <w:t xml:space="preserve"> </w:t>
      </w:r>
      <w:r w:rsidR="00CD4A3B">
        <w:rPr>
          <w:b/>
        </w:rPr>
        <w:t>…………………………………………</w:t>
      </w:r>
      <w:r w:rsidR="00031609" w:rsidRPr="00031609">
        <w:rPr>
          <w:b/>
        </w:rPr>
        <w:t>złotych netto).</w:t>
      </w:r>
      <w:r w:rsidR="00031609">
        <w:t xml:space="preserve"> </w:t>
      </w:r>
    </w:p>
    <w:p w14:paraId="7295688F" w14:textId="77777777" w:rsidR="00E6685E" w:rsidRDefault="00E6685E" w:rsidP="00F1134E">
      <w:pPr>
        <w:pStyle w:val="Akapitzlist"/>
        <w:numPr>
          <w:ilvl w:val="0"/>
          <w:numId w:val="2"/>
        </w:numPr>
        <w:jc w:val="both"/>
      </w:pPr>
      <w:r>
        <w:t>W związku z faktem, iż Zamawiający zamierza leasingować pojazd</w:t>
      </w:r>
      <w:r w:rsidR="00393822">
        <w:t>y</w:t>
      </w:r>
      <w:r>
        <w:t xml:space="preserve"> stanowiąc</w:t>
      </w:r>
      <w:r w:rsidR="00393822">
        <w:t>e</w:t>
      </w:r>
      <w:r>
        <w:t xml:space="preserve"> przedmiot umowy, Wykonawca zobowiązuje się </w:t>
      </w:r>
      <w:r w:rsidR="00493FF1">
        <w:t xml:space="preserve">niezwłocznie </w:t>
      </w:r>
      <w:r>
        <w:t>przenieść własność pojazd</w:t>
      </w:r>
      <w:r w:rsidR="00393822">
        <w:t>ów</w:t>
      </w:r>
      <w:r>
        <w:t xml:space="preserve"> na wskazany przez Zamawiającego podmiot finansujący</w:t>
      </w:r>
      <w:r w:rsidR="00493FF1">
        <w:t>.</w:t>
      </w:r>
      <w:r>
        <w:t xml:space="preserve"> </w:t>
      </w:r>
    </w:p>
    <w:p w14:paraId="68D928D0" w14:textId="77777777" w:rsidR="00E6685E" w:rsidRDefault="0058262F" w:rsidP="00F1134E">
      <w:pPr>
        <w:pStyle w:val="Akapitzlist"/>
        <w:numPr>
          <w:ilvl w:val="0"/>
          <w:numId w:val="2"/>
        </w:numPr>
        <w:jc w:val="both"/>
      </w:pPr>
      <w:r>
        <w:t>Cena zakupu (</w:t>
      </w:r>
      <w:r w:rsidR="00852496">
        <w:t>netto</w:t>
      </w:r>
      <w:r>
        <w:t>) pojazd</w:t>
      </w:r>
      <w:r w:rsidR="00852496">
        <w:t>ów</w:t>
      </w:r>
      <w:r>
        <w:t xml:space="preserve"> przez podmiot finansujący nie może być wyższa od kwoty wskazanej w ust. 1. </w:t>
      </w:r>
    </w:p>
    <w:p w14:paraId="6DFF9EEF" w14:textId="0E9D08FC" w:rsidR="0058262F" w:rsidRDefault="0058262F" w:rsidP="00F1134E">
      <w:pPr>
        <w:pStyle w:val="Akapitzlist"/>
        <w:numPr>
          <w:ilvl w:val="0"/>
          <w:numId w:val="2"/>
        </w:numPr>
        <w:jc w:val="both"/>
      </w:pPr>
      <w:r>
        <w:t xml:space="preserve">Warunki umowy zawartej pomiędzy finansującym a Wykonawcą muszą odpowiadać warunkom określonym w </w:t>
      </w:r>
      <w:r w:rsidR="004F6DAB">
        <w:t xml:space="preserve">umowie oraz </w:t>
      </w:r>
      <w:r>
        <w:t>ofercie, o której mowa w § 1 ust. 2. W ce</w:t>
      </w:r>
      <w:bookmarkStart w:id="0" w:name="_GoBack"/>
      <w:bookmarkEnd w:id="0"/>
      <w:r w:rsidR="004B7009">
        <w:t>l</w:t>
      </w:r>
      <w:r>
        <w:t>u weryfikacji warunków umowy, o której mowa powyżej, Wykonawca, przed jej podpisaniem, zobowiązany jest do przedłożenia Zamawiającemu projektu umowy zawieranej z finansującym</w:t>
      </w:r>
      <w:r w:rsidR="00756D8C">
        <w:t xml:space="preserve"> do akceptacji</w:t>
      </w:r>
      <w:r>
        <w:t xml:space="preserve">. </w:t>
      </w:r>
    </w:p>
    <w:p w14:paraId="02811BD5" w14:textId="77777777" w:rsidR="0058262F" w:rsidRDefault="00050594" w:rsidP="00F1134E">
      <w:pPr>
        <w:pStyle w:val="Akapitzlist"/>
        <w:numPr>
          <w:ilvl w:val="0"/>
          <w:numId w:val="2"/>
        </w:numPr>
        <w:jc w:val="both"/>
      </w:pPr>
      <w:r>
        <w:t>Warunkiem zawarcia przez Wykonawcę umowy z finansującym jest uprzednie dokonanie odbioru</w:t>
      </w:r>
      <w:r w:rsidR="0060130E">
        <w:t xml:space="preserve"> technicznego</w:t>
      </w:r>
      <w:r>
        <w:t xml:space="preserve"> pojazdu przez Zamawiającego</w:t>
      </w:r>
      <w:r w:rsidR="00B023BD">
        <w:t>, zgodnie z postanowieniami § 3 umowy</w:t>
      </w:r>
      <w:r>
        <w:t xml:space="preserve">. </w:t>
      </w:r>
    </w:p>
    <w:p w14:paraId="2E156829" w14:textId="77777777" w:rsidR="00E6685E" w:rsidRDefault="00E6685E" w:rsidP="00F1134E">
      <w:pPr>
        <w:jc w:val="both"/>
      </w:pPr>
    </w:p>
    <w:p w14:paraId="0649C611" w14:textId="77777777" w:rsidR="00050594" w:rsidRPr="00050594" w:rsidRDefault="007F5290" w:rsidP="00F1134E">
      <w:pPr>
        <w:jc w:val="both"/>
        <w:rPr>
          <w:b/>
        </w:rPr>
      </w:pPr>
      <w:r w:rsidRPr="00050594">
        <w:rPr>
          <w:b/>
        </w:rPr>
        <w:t>§3</w:t>
      </w:r>
      <w:r w:rsidR="00050594" w:rsidRPr="00050594">
        <w:rPr>
          <w:b/>
        </w:rPr>
        <w:t xml:space="preserve"> </w:t>
      </w:r>
      <w:r w:rsidRPr="00050594">
        <w:rPr>
          <w:b/>
        </w:rPr>
        <w:t>Odbiór</w:t>
      </w:r>
      <w:r w:rsidR="00050594" w:rsidRPr="00050594">
        <w:rPr>
          <w:b/>
        </w:rPr>
        <w:t xml:space="preserve"> </w:t>
      </w:r>
      <w:r w:rsidRPr="00050594">
        <w:rPr>
          <w:b/>
        </w:rPr>
        <w:t>pojazdu</w:t>
      </w:r>
    </w:p>
    <w:p w14:paraId="57402422" w14:textId="77777777" w:rsidR="00050594" w:rsidRDefault="00050594" w:rsidP="00F1134E">
      <w:pPr>
        <w:pStyle w:val="Akapitzlist"/>
        <w:numPr>
          <w:ilvl w:val="0"/>
          <w:numId w:val="3"/>
        </w:numPr>
        <w:jc w:val="both"/>
      </w:pPr>
      <w:r>
        <w:t xml:space="preserve">Wykonawca </w:t>
      </w:r>
      <w:r w:rsidR="007F5290">
        <w:t>zobowiązany jest dostarczyć</w:t>
      </w:r>
      <w:r w:rsidR="0060130E">
        <w:t xml:space="preserve"> do odbioru technicznego</w:t>
      </w:r>
      <w:r w:rsidR="007F5290">
        <w:t xml:space="preserve"> pojazd</w:t>
      </w:r>
      <w:r w:rsidR="00852496">
        <w:t>y</w:t>
      </w:r>
      <w:r w:rsidR="007F5290">
        <w:t xml:space="preserve"> ob</w:t>
      </w:r>
      <w:r w:rsidR="00756D8C">
        <w:t>jęt</w:t>
      </w:r>
      <w:r w:rsidR="00852496">
        <w:t>e</w:t>
      </w:r>
      <w:r w:rsidR="00756D8C">
        <w:t xml:space="preserve"> zamówieniem</w:t>
      </w:r>
      <w:r>
        <w:t xml:space="preserve"> w terminie do </w:t>
      </w:r>
      <w:r w:rsidR="00CD4A3B">
        <w:t>……………………..</w:t>
      </w:r>
      <w:r w:rsidR="00852496">
        <w:t xml:space="preserve">. </w:t>
      </w:r>
    </w:p>
    <w:p w14:paraId="569727E1" w14:textId="77777777" w:rsidR="00050594" w:rsidRDefault="007F5290" w:rsidP="00F1134E">
      <w:pPr>
        <w:pStyle w:val="Akapitzlist"/>
        <w:numPr>
          <w:ilvl w:val="0"/>
          <w:numId w:val="3"/>
        </w:numPr>
        <w:jc w:val="both"/>
      </w:pPr>
      <w:r>
        <w:t>Odbiór</w:t>
      </w:r>
      <w:r w:rsidR="0060130E">
        <w:t xml:space="preserve"> techniczny</w:t>
      </w:r>
      <w:r>
        <w:t xml:space="preserve"> dostarczon</w:t>
      </w:r>
      <w:r w:rsidR="00852496">
        <w:t>ych</w:t>
      </w:r>
      <w:r>
        <w:t xml:space="preserve"> pojazd</w:t>
      </w:r>
      <w:r w:rsidR="00852496">
        <w:t>ów</w:t>
      </w:r>
      <w:r>
        <w:t xml:space="preserve"> będzie dokonany w</w:t>
      </w:r>
      <w:r w:rsidR="00852496">
        <w:t xml:space="preserve"> miejscu uzgodnionym z wykonawcą.</w:t>
      </w:r>
    </w:p>
    <w:p w14:paraId="7FE1CE1B" w14:textId="3CCFA4C4" w:rsidR="00050594" w:rsidRDefault="007F5290" w:rsidP="00F1134E">
      <w:pPr>
        <w:pStyle w:val="Akapitzlist"/>
        <w:numPr>
          <w:ilvl w:val="0"/>
          <w:numId w:val="3"/>
        </w:numPr>
        <w:jc w:val="both"/>
      </w:pPr>
      <w:r>
        <w:t>O</w:t>
      </w:r>
      <w:r w:rsidR="00050594">
        <w:t xml:space="preserve"> </w:t>
      </w:r>
      <w:r>
        <w:t>terminie</w:t>
      </w:r>
      <w:r w:rsidR="00050594">
        <w:t xml:space="preserve"> dostawy </w:t>
      </w:r>
      <w:r>
        <w:t>pojazdu</w:t>
      </w:r>
      <w:r w:rsidR="00050594">
        <w:t xml:space="preserve"> </w:t>
      </w:r>
      <w:r>
        <w:t>Wykonawca</w:t>
      </w:r>
      <w:r w:rsidR="00050594">
        <w:t xml:space="preserve"> </w:t>
      </w:r>
      <w:r>
        <w:t>powiadomi</w:t>
      </w:r>
      <w:r w:rsidR="00050594">
        <w:t xml:space="preserve"> </w:t>
      </w:r>
      <w:r>
        <w:t>Zamawiającego</w:t>
      </w:r>
      <w:r w:rsidR="00050594">
        <w:t xml:space="preserve"> </w:t>
      </w:r>
      <w:r>
        <w:t>pisemnie</w:t>
      </w:r>
      <w:r w:rsidR="00050594">
        <w:t xml:space="preserve"> </w:t>
      </w:r>
      <w:r>
        <w:t>najpóźniej</w:t>
      </w:r>
      <w:r w:rsidR="00050594">
        <w:t xml:space="preserve"> na </w:t>
      </w:r>
      <w:r w:rsidR="00CD4A3B">
        <w:t xml:space="preserve">7 </w:t>
      </w:r>
      <w:r>
        <w:t>dni</w:t>
      </w:r>
      <w:r w:rsidR="00050594">
        <w:t xml:space="preserve"> </w:t>
      </w:r>
      <w:r>
        <w:t>robocz</w:t>
      </w:r>
      <w:r w:rsidR="009B3006">
        <w:t>ych</w:t>
      </w:r>
      <w:r w:rsidR="00050594">
        <w:t xml:space="preserve"> (pn. – pt. z wyłączeniem świąt) </w:t>
      </w:r>
      <w:r>
        <w:t>przed</w:t>
      </w:r>
      <w:r w:rsidR="00050594">
        <w:t xml:space="preserve"> </w:t>
      </w:r>
      <w:r>
        <w:t>tym</w:t>
      </w:r>
      <w:r w:rsidR="00050594">
        <w:t xml:space="preserve"> </w:t>
      </w:r>
      <w:r>
        <w:t>terminem</w:t>
      </w:r>
      <w:r w:rsidR="00050594">
        <w:t>.</w:t>
      </w:r>
    </w:p>
    <w:p w14:paraId="14ACED2E" w14:textId="4426889D" w:rsidR="00050594" w:rsidRDefault="007F5290" w:rsidP="00F1134E">
      <w:pPr>
        <w:pStyle w:val="Akapitzlist"/>
        <w:numPr>
          <w:ilvl w:val="0"/>
          <w:numId w:val="3"/>
        </w:numPr>
        <w:jc w:val="both"/>
      </w:pPr>
      <w:r>
        <w:t>Przygotowany</w:t>
      </w:r>
      <w:r w:rsidR="00050594">
        <w:t xml:space="preserve"> </w:t>
      </w:r>
      <w:r>
        <w:t>do</w:t>
      </w:r>
      <w:r w:rsidR="00050594">
        <w:t xml:space="preserve"> odbioru</w:t>
      </w:r>
      <w:r w:rsidR="0060130E">
        <w:t xml:space="preserve"> technicznego</w:t>
      </w:r>
      <w:r w:rsidR="00050594">
        <w:t xml:space="preserve"> pojazd </w:t>
      </w:r>
      <w:r>
        <w:t>będzie</w:t>
      </w:r>
      <w:r w:rsidR="00050594">
        <w:t xml:space="preserve"> </w:t>
      </w:r>
      <w:r>
        <w:t>miał</w:t>
      </w:r>
      <w:r w:rsidR="00050594">
        <w:t xml:space="preserve"> </w:t>
      </w:r>
      <w:r>
        <w:t>wykonany</w:t>
      </w:r>
      <w:r w:rsidR="00050594">
        <w:t xml:space="preserve"> </w:t>
      </w:r>
      <w:r>
        <w:t>na</w:t>
      </w:r>
      <w:r w:rsidR="00050594">
        <w:t xml:space="preserve"> </w:t>
      </w:r>
      <w:r>
        <w:t>koszt</w:t>
      </w:r>
      <w:r w:rsidR="00050594">
        <w:t xml:space="preserve"> </w:t>
      </w:r>
      <w:r>
        <w:t>Wykonawcy</w:t>
      </w:r>
      <w:r w:rsidR="00050594">
        <w:t xml:space="preserve"> </w:t>
      </w:r>
      <w:r>
        <w:t>przegląd</w:t>
      </w:r>
      <w:r w:rsidR="00050594">
        <w:t xml:space="preserve"> </w:t>
      </w:r>
      <w:r>
        <w:t>zerowy,</w:t>
      </w:r>
      <w:r w:rsidR="00050594">
        <w:t xml:space="preserve"> </w:t>
      </w:r>
      <w:r>
        <w:t>co będzie</w:t>
      </w:r>
      <w:r w:rsidR="00050594">
        <w:t xml:space="preserve"> </w:t>
      </w:r>
      <w:r w:rsidR="00B023BD">
        <w:t>potwierdzone stosownym wpisem</w:t>
      </w:r>
      <w:r w:rsidR="00050594">
        <w:t xml:space="preserve"> </w:t>
      </w:r>
      <w:r>
        <w:t>w</w:t>
      </w:r>
      <w:r w:rsidR="00050594">
        <w:t xml:space="preserve"> </w:t>
      </w:r>
      <w:r>
        <w:t>książce</w:t>
      </w:r>
      <w:r w:rsidR="00050594">
        <w:t xml:space="preserve"> </w:t>
      </w:r>
      <w:r>
        <w:t>gwarancyjnej pojazdu.</w:t>
      </w:r>
    </w:p>
    <w:p w14:paraId="4913AB7E" w14:textId="77777777" w:rsidR="00B023BD" w:rsidRDefault="007F5290" w:rsidP="00F1134E">
      <w:pPr>
        <w:pStyle w:val="Akapitzlist"/>
        <w:numPr>
          <w:ilvl w:val="0"/>
          <w:numId w:val="3"/>
        </w:numPr>
        <w:jc w:val="both"/>
      </w:pPr>
      <w:r>
        <w:t>Przeprowadzony</w:t>
      </w:r>
      <w:r w:rsidR="00B023BD">
        <w:t xml:space="preserve"> odbiór</w:t>
      </w:r>
      <w:r w:rsidR="0060130E">
        <w:t xml:space="preserve"> techniczny</w:t>
      </w:r>
      <w:r w:rsidR="00B023BD">
        <w:t xml:space="preserve"> </w:t>
      </w:r>
      <w:r>
        <w:t>potwierdzony</w:t>
      </w:r>
      <w:r w:rsidR="00B023BD">
        <w:t xml:space="preserve"> </w:t>
      </w:r>
      <w:r>
        <w:t>zostanie</w:t>
      </w:r>
      <w:r w:rsidR="00B023BD">
        <w:t xml:space="preserve"> </w:t>
      </w:r>
      <w:r>
        <w:t>protokołem</w:t>
      </w:r>
      <w:r w:rsidR="00B023BD">
        <w:t xml:space="preserve"> </w:t>
      </w:r>
      <w:r>
        <w:t>odbioru</w:t>
      </w:r>
      <w:r w:rsidR="00B023BD">
        <w:t xml:space="preserve"> techniczno</w:t>
      </w:r>
      <w:r>
        <w:t>-jakościowym</w:t>
      </w:r>
      <w:r w:rsidR="00B023BD">
        <w:t xml:space="preserve"> </w:t>
      </w:r>
      <w:r>
        <w:t>podpisany</w:t>
      </w:r>
      <w:r w:rsidR="00B023BD">
        <w:t xml:space="preserve">m </w:t>
      </w:r>
      <w:r>
        <w:t>przez</w:t>
      </w:r>
      <w:r w:rsidR="00B023BD">
        <w:t xml:space="preserve"> </w:t>
      </w:r>
      <w:r>
        <w:t>upoważnionych</w:t>
      </w:r>
      <w:r w:rsidR="00B023BD">
        <w:t xml:space="preserve"> </w:t>
      </w:r>
      <w:r>
        <w:t>przedstawicieli</w:t>
      </w:r>
      <w:r w:rsidR="00B023BD">
        <w:t xml:space="preserve"> Stron</w:t>
      </w:r>
    </w:p>
    <w:p w14:paraId="12A6D9F1" w14:textId="77777777" w:rsidR="00B023BD" w:rsidRDefault="007F5290" w:rsidP="00F1134E">
      <w:pPr>
        <w:pStyle w:val="Akapitzlist"/>
        <w:ind w:left="360"/>
        <w:jc w:val="both"/>
      </w:pPr>
      <w:r>
        <w:t>Protokół</w:t>
      </w:r>
      <w:r w:rsidR="00B023BD">
        <w:t xml:space="preserve"> </w:t>
      </w:r>
      <w:r>
        <w:t>odbioru</w:t>
      </w:r>
      <w:r w:rsidR="00B023BD">
        <w:t xml:space="preserve"> </w:t>
      </w:r>
      <w:r>
        <w:t>zostanie</w:t>
      </w:r>
      <w:r w:rsidR="009D2E2A">
        <w:t xml:space="preserve"> </w:t>
      </w:r>
      <w:r>
        <w:t>sporządzony</w:t>
      </w:r>
      <w:r w:rsidR="00B023BD">
        <w:t xml:space="preserve"> </w:t>
      </w:r>
      <w:r>
        <w:t>w</w:t>
      </w:r>
      <w:r w:rsidR="00B023BD">
        <w:t xml:space="preserve"> </w:t>
      </w:r>
      <w:r>
        <w:t>2</w:t>
      </w:r>
      <w:r w:rsidR="00B023BD">
        <w:t xml:space="preserve"> </w:t>
      </w:r>
      <w:r>
        <w:t>egzemplarzach,</w:t>
      </w:r>
      <w:r w:rsidR="00B023BD">
        <w:t xml:space="preserve"> </w:t>
      </w:r>
      <w:r>
        <w:t>z</w:t>
      </w:r>
      <w:r w:rsidR="00B023BD">
        <w:t xml:space="preserve"> </w:t>
      </w:r>
      <w:r>
        <w:t>których</w:t>
      </w:r>
      <w:r w:rsidR="00B023BD">
        <w:t xml:space="preserve"> </w:t>
      </w:r>
      <w:r>
        <w:t>jeden</w:t>
      </w:r>
      <w:r w:rsidR="00B023BD">
        <w:t xml:space="preserve"> </w:t>
      </w:r>
      <w:r>
        <w:t>otrzymuje</w:t>
      </w:r>
      <w:r w:rsidR="00B023BD">
        <w:t xml:space="preserve"> </w:t>
      </w:r>
      <w:r>
        <w:t>Wykonawca,</w:t>
      </w:r>
      <w:r w:rsidR="00B023BD">
        <w:t xml:space="preserve"> </w:t>
      </w:r>
      <w:r>
        <w:t>a</w:t>
      </w:r>
      <w:r w:rsidR="00B023BD">
        <w:t xml:space="preserve"> </w:t>
      </w:r>
      <w:r>
        <w:t>drugi</w:t>
      </w:r>
      <w:r w:rsidR="00B023BD">
        <w:t xml:space="preserve"> </w:t>
      </w:r>
      <w:r>
        <w:t>egzemplarz</w:t>
      </w:r>
      <w:r w:rsidR="00B023BD">
        <w:t xml:space="preserve"> </w:t>
      </w:r>
      <w:r>
        <w:t>przeznaczony</w:t>
      </w:r>
      <w:r w:rsidR="00B023BD">
        <w:t xml:space="preserve"> </w:t>
      </w:r>
      <w:r>
        <w:t>jest</w:t>
      </w:r>
      <w:r w:rsidR="00B023BD">
        <w:t xml:space="preserve"> </w:t>
      </w:r>
      <w:r>
        <w:t>dla</w:t>
      </w:r>
      <w:r w:rsidR="00B023BD">
        <w:t xml:space="preserve"> </w:t>
      </w:r>
      <w:r>
        <w:t>Zamawiającego.</w:t>
      </w:r>
    </w:p>
    <w:p w14:paraId="2603ABDF" w14:textId="305A0A4C" w:rsidR="00B023BD" w:rsidRDefault="007F5290" w:rsidP="00F1134E">
      <w:pPr>
        <w:pStyle w:val="Akapitzlist"/>
        <w:numPr>
          <w:ilvl w:val="0"/>
          <w:numId w:val="3"/>
        </w:numPr>
        <w:jc w:val="both"/>
      </w:pPr>
      <w:r>
        <w:t>Odbiór</w:t>
      </w:r>
      <w:r w:rsidR="0060130E">
        <w:t xml:space="preserve"> techniczny</w:t>
      </w:r>
      <w:r w:rsidR="00B023BD">
        <w:t xml:space="preserve"> </w:t>
      </w:r>
      <w:r>
        <w:t>obejmuje</w:t>
      </w:r>
      <w:r w:rsidR="00B023BD">
        <w:t xml:space="preserve"> </w:t>
      </w:r>
      <w:r>
        <w:t>sprawdzenie</w:t>
      </w:r>
      <w:r w:rsidR="00B023BD">
        <w:t xml:space="preserve"> </w:t>
      </w:r>
      <w:r>
        <w:t>zgodności</w:t>
      </w:r>
      <w:r w:rsidR="00B023BD">
        <w:t xml:space="preserve"> </w:t>
      </w:r>
      <w:r>
        <w:t>wykonania pojazdu zgodnie z załącznikiem nr</w:t>
      </w:r>
      <w:r w:rsidR="00B023BD">
        <w:t xml:space="preserve"> 3</w:t>
      </w:r>
      <w:r>
        <w:t xml:space="preserve"> do umowy</w:t>
      </w:r>
      <w:r w:rsidR="00B023BD">
        <w:t xml:space="preserve"> oraz ofertą Wykonawcy.</w:t>
      </w:r>
      <w:r w:rsidR="00756D8C">
        <w:t xml:space="preserve"> Wykonawca w trakcie odbioru zobowiązany jest do okazania, w celu weryfikacji przez Zamawiającego, dokumentów dot. pojazdu tj. dowodu rejestracyjnego</w:t>
      </w:r>
      <w:r w:rsidR="0020109F">
        <w:t>, świadectwa homologacji, potwierdzeni</w:t>
      </w:r>
      <w:r w:rsidR="009B3006">
        <w:t>a</w:t>
      </w:r>
      <w:r w:rsidR="0020109F">
        <w:t xml:space="preserve"> dopuszczenia do użytkowania przez UDT</w:t>
      </w:r>
      <w:r w:rsidR="00756D8C">
        <w:t>.</w:t>
      </w:r>
    </w:p>
    <w:p w14:paraId="75E56220" w14:textId="77777777" w:rsidR="00B023BD" w:rsidRDefault="007F5290" w:rsidP="00F1134E">
      <w:pPr>
        <w:pStyle w:val="Akapitzlist"/>
        <w:numPr>
          <w:ilvl w:val="0"/>
          <w:numId w:val="3"/>
        </w:numPr>
        <w:jc w:val="both"/>
      </w:pPr>
      <w:r>
        <w:t>W</w:t>
      </w:r>
      <w:r w:rsidR="00B023BD">
        <w:t xml:space="preserve"> </w:t>
      </w:r>
      <w:r>
        <w:t>przypadku</w:t>
      </w:r>
      <w:r w:rsidR="00B023BD">
        <w:t xml:space="preserve"> </w:t>
      </w:r>
      <w:r>
        <w:t>stwierdzenia</w:t>
      </w:r>
      <w:r w:rsidR="00B023BD">
        <w:t xml:space="preserve"> </w:t>
      </w:r>
      <w:r>
        <w:t>w</w:t>
      </w:r>
      <w:r w:rsidR="00B023BD">
        <w:t xml:space="preserve"> </w:t>
      </w:r>
      <w:r>
        <w:t>trakcie</w:t>
      </w:r>
      <w:r w:rsidR="00B023BD">
        <w:t xml:space="preserve"> odbioru</w:t>
      </w:r>
      <w:r>
        <w:t xml:space="preserve"> niezg</w:t>
      </w:r>
      <w:r w:rsidR="00B023BD">
        <w:t>odności w poje</w:t>
      </w:r>
      <w:r w:rsidR="00864A77">
        <w:t>ździe z zapisami załącznika nr 3</w:t>
      </w:r>
      <w:r w:rsidR="00B023BD">
        <w:t xml:space="preserve"> do umowy  i oferty, bądź też </w:t>
      </w:r>
      <w:r>
        <w:t>wady,</w:t>
      </w:r>
      <w:r w:rsidR="00B023BD">
        <w:t xml:space="preserve"> </w:t>
      </w:r>
      <w:r>
        <w:t>której</w:t>
      </w:r>
      <w:r w:rsidR="00B023BD">
        <w:t xml:space="preserve"> </w:t>
      </w:r>
      <w:r>
        <w:t>bezzwłocznie</w:t>
      </w:r>
      <w:r w:rsidR="00B023BD">
        <w:t xml:space="preserve"> </w:t>
      </w:r>
      <w:r>
        <w:t>nie</w:t>
      </w:r>
      <w:r w:rsidR="00B023BD">
        <w:t xml:space="preserve"> </w:t>
      </w:r>
      <w:r>
        <w:t>można</w:t>
      </w:r>
      <w:r w:rsidR="00B023BD">
        <w:t xml:space="preserve"> </w:t>
      </w:r>
      <w:r>
        <w:t>usunąć,</w:t>
      </w:r>
      <w:r w:rsidR="00B023BD">
        <w:t xml:space="preserve"> </w:t>
      </w:r>
      <w:r>
        <w:t>Zamawiający</w:t>
      </w:r>
      <w:r w:rsidR="00B023BD">
        <w:t xml:space="preserve"> </w:t>
      </w:r>
      <w:r>
        <w:t>może</w:t>
      </w:r>
      <w:r w:rsidR="00B023BD">
        <w:t xml:space="preserve"> </w:t>
      </w:r>
      <w:r>
        <w:t>odstąpić</w:t>
      </w:r>
      <w:r w:rsidR="00B023BD">
        <w:t xml:space="preserve"> </w:t>
      </w:r>
      <w:r>
        <w:t>od</w:t>
      </w:r>
      <w:r w:rsidR="00B023BD">
        <w:t xml:space="preserve"> </w:t>
      </w:r>
      <w:r>
        <w:t xml:space="preserve">odbioru  pojazdu. Wykonawca zobowiązany jest do doprowadzenia pojazdu do stanu </w:t>
      </w:r>
      <w:r>
        <w:lastRenderedPageBreak/>
        <w:t>zgodnego z</w:t>
      </w:r>
      <w:r w:rsidR="00B023BD">
        <w:t xml:space="preserve"> </w:t>
      </w:r>
      <w:r>
        <w:t>zapisami umowy lub do usunięcia</w:t>
      </w:r>
      <w:r w:rsidR="00B023BD">
        <w:t xml:space="preserve"> </w:t>
      </w:r>
      <w:r>
        <w:t>wady</w:t>
      </w:r>
      <w:r w:rsidR="00B023BD">
        <w:t xml:space="preserve"> w terminie nie przekraczającym </w:t>
      </w:r>
      <w:r w:rsidR="00BD1B99">
        <w:t xml:space="preserve">10 </w:t>
      </w:r>
      <w:r>
        <w:t>dni roboczych licząc od dnia</w:t>
      </w:r>
      <w:r w:rsidR="00B023BD">
        <w:t xml:space="preserve"> </w:t>
      </w:r>
      <w:r>
        <w:t>sporządzenia protokołu zawierającego niezgodności.</w:t>
      </w:r>
    </w:p>
    <w:p w14:paraId="7BF256D7" w14:textId="77777777" w:rsidR="00756D8C" w:rsidRDefault="007F5290" w:rsidP="00F1134E">
      <w:pPr>
        <w:pStyle w:val="Akapitzlist"/>
        <w:numPr>
          <w:ilvl w:val="0"/>
          <w:numId w:val="3"/>
        </w:numPr>
        <w:jc w:val="both"/>
      </w:pPr>
      <w:r>
        <w:t>Na</w:t>
      </w:r>
      <w:r w:rsidR="00756D8C">
        <w:t xml:space="preserve"> </w:t>
      </w:r>
      <w:r>
        <w:t>żądanie</w:t>
      </w:r>
      <w:r w:rsidR="00756D8C">
        <w:t xml:space="preserve"> </w:t>
      </w:r>
      <w:r>
        <w:t>przedstawicieli</w:t>
      </w:r>
      <w:r w:rsidR="00756D8C">
        <w:t xml:space="preserve"> </w:t>
      </w:r>
      <w:r>
        <w:t>Zamawiającego,</w:t>
      </w:r>
      <w:r w:rsidR="00756D8C">
        <w:t xml:space="preserve"> </w:t>
      </w:r>
      <w:r>
        <w:t>przedstawiciele</w:t>
      </w:r>
      <w:r w:rsidR="00756D8C">
        <w:t xml:space="preserve"> </w:t>
      </w:r>
      <w:r>
        <w:t>Wykonawcy,</w:t>
      </w:r>
      <w:r w:rsidR="00756D8C">
        <w:t xml:space="preserve"> </w:t>
      </w:r>
      <w:r>
        <w:t>są</w:t>
      </w:r>
      <w:r w:rsidR="00756D8C">
        <w:t xml:space="preserve"> </w:t>
      </w:r>
      <w:r>
        <w:t>zobowiązani</w:t>
      </w:r>
      <w:r w:rsidR="00756D8C">
        <w:t xml:space="preserve"> </w:t>
      </w:r>
      <w:r>
        <w:t>do</w:t>
      </w:r>
      <w:r w:rsidR="00756D8C">
        <w:t xml:space="preserve"> za</w:t>
      </w:r>
      <w:r>
        <w:t>demonstrowania</w:t>
      </w:r>
      <w:r w:rsidR="00756D8C">
        <w:t xml:space="preserve"> </w:t>
      </w:r>
      <w:r>
        <w:t>poszczególnych</w:t>
      </w:r>
      <w:r w:rsidR="00756D8C">
        <w:t xml:space="preserve"> </w:t>
      </w:r>
      <w:r>
        <w:t>funkcji</w:t>
      </w:r>
      <w:r w:rsidR="00756D8C">
        <w:t xml:space="preserve"> pojazdu</w:t>
      </w:r>
      <w:r>
        <w:t>,</w:t>
      </w:r>
      <w:r w:rsidR="00756D8C">
        <w:t xml:space="preserve"> </w:t>
      </w:r>
      <w:r>
        <w:t>zapewnienia</w:t>
      </w:r>
      <w:r w:rsidR="00756D8C">
        <w:t xml:space="preserve"> </w:t>
      </w:r>
      <w:r>
        <w:t>bezpośredniego</w:t>
      </w:r>
      <w:r w:rsidR="00756D8C">
        <w:t xml:space="preserve"> </w:t>
      </w:r>
      <w:r>
        <w:t>dostępu</w:t>
      </w:r>
      <w:r w:rsidR="00756D8C">
        <w:t xml:space="preserve"> </w:t>
      </w:r>
      <w:r>
        <w:t>do</w:t>
      </w:r>
      <w:r w:rsidR="00756D8C">
        <w:t xml:space="preserve"> </w:t>
      </w:r>
      <w:r>
        <w:t>oznaczeń</w:t>
      </w:r>
      <w:r w:rsidR="00756D8C">
        <w:t xml:space="preserve"> </w:t>
      </w:r>
      <w:r>
        <w:t>elementów,</w:t>
      </w:r>
      <w:r w:rsidR="00756D8C">
        <w:t xml:space="preserve"> </w:t>
      </w:r>
      <w:r>
        <w:t>których</w:t>
      </w:r>
      <w:r w:rsidR="00756D8C">
        <w:t xml:space="preserve"> </w:t>
      </w:r>
      <w:r>
        <w:t>zgodność</w:t>
      </w:r>
      <w:r w:rsidR="00756D8C">
        <w:t xml:space="preserve"> </w:t>
      </w:r>
      <w:r>
        <w:t>z</w:t>
      </w:r>
      <w:r w:rsidR="00756D8C">
        <w:t xml:space="preserve"> </w:t>
      </w:r>
      <w:r>
        <w:t>dokumentacją</w:t>
      </w:r>
      <w:r w:rsidR="00756D8C">
        <w:t xml:space="preserve"> </w:t>
      </w:r>
      <w:r>
        <w:t>powinna</w:t>
      </w:r>
      <w:r w:rsidR="00756D8C">
        <w:t xml:space="preserve"> </w:t>
      </w:r>
      <w:r>
        <w:t>być</w:t>
      </w:r>
      <w:r w:rsidR="00756D8C">
        <w:t xml:space="preserve"> </w:t>
      </w:r>
      <w:r>
        <w:t>zweryfikowana,</w:t>
      </w:r>
      <w:r w:rsidR="00756D8C">
        <w:t xml:space="preserve"> </w:t>
      </w:r>
      <w:r>
        <w:t>oraz</w:t>
      </w:r>
      <w:r w:rsidR="00756D8C">
        <w:t xml:space="preserve"> </w:t>
      </w:r>
      <w:r>
        <w:t>udzielania</w:t>
      </w:r>
      <w:r w:rsidR="00756D8C">
        <w:t xml:space="preserve"> </w:t>
      </w:r>
      <w:r>
        <w:t>wyjaśnień.</w:t>
      </w:r>
    </w:p>
    <w:p w14:paraId="1AFA61A1" w14:textId="0949E2E6" w:rsidR="00756D8C" w:rsidRDefault="007F5290" w:rsidP="00F1134E">
      <w:pPr>
        <w:pStyle w:val="Akapitzlist"/>
        <w:numPr>
          <w:ilvl w:val="0"/>
          <w:numId w:val="3"/>
        </w:numPr>
        <w:jc w:val="both"/>
      </w:pPr>
      <w:r>
        <w:t>Za</w:t>
      </w:r>
      <w:r w:rsidR="00756D8C">
        <w:t xml:space="preserve"> d</w:t>
      </w:r>
      <w:r>
        <w:t>ostarczony</w:t>
      </w:r>
      <w:r w:rsidR="00756D8C">
        <w:t xml:space="preserve"> </w:t>
      </w:r>
      <w:r>
        <w:t>w</w:t>
      </w:r>
      <w:r w:rsidR="00756D8C">
        <w:t xml:space="preserve"> </w:t>
      </w:r>
      <w:r>
        <w:t>terminie</w:t>
      </w:r>
      <w:r w:rsidR="00756D8C">
        <w:t xml:space="preserve"> </w:t>
      </w:r>
      <w:r>
        <w:t>uznaje</w:t>
      </w:r>
      <w:r w:rsidR="00756D8C">
        <w:t xml:space="preserve"> </w:t>
      </w:r>
      <w:r>
        <w:t>się</w:t>
      </w:r>
      <w:r w:rsidR="00756D8C">
        <w:t xml:space="preserve"> </w:t>
      </w:r>
      <w:r>
        <w:t>pojazd,</w:t>
      </w:r>
      <w:r w:rsidR="00756D8C">
        <w:t xml:space="preserve"> </w:t>
      </w:r>
      <w:r>
        <w:t>którego</w:t>
      </w:r>
      <w:r w:rsidR="00756D8C">
        <w:t xml:space="preserve"> </w:t>
      </w:r>
      <w:r>
        <w:t>odbiór</w:t>
      </w:r>
      <w:r w:rsidR="00756D8C">
        <w:t xml:space="preserve"> </w:t>
      </w:r>
      <w:r>
        <w:t>został</w:t>
      </w:r>
      <w:r w:rsidR="00756D8C">
        <w:t xml:space="preserve"> </w:t>
      </w:r>
      <w:r>
        <w:t>potwierdzony</w:t>
      </w:r>
      <w:r w:rsidR="00756D8C">
        <w:t xml:space="preserve"> protokołem, o którym mowa w ust. </w:t>
      </w:r>
      <w:r w:rsidR="009B3006">
        <w:t>5</w:t>
      </w:r>
      <w:r w:rsidR="00756D8C">
        <w:t xml:space="preserve">, z </w:t>
      </w:r>
      <w:r>
        <w:t>pozytywnym</w:t>
      </w:r>
      <w:r w:rsidR="00756D8C">
        <w:t xml:space="preserve"> </w:t>
      </w:r>
      <w:r>
        <w:t>końcowym</w:t>
      </w:r>
      <w:r w:rsidR="00756D8C">
        <w:t xml:space="preserve"> </w:t>
      </w:r>
      <w:r>
        <w:t>wynikiem</w:t>
      </w:r>
      <w:r w:rsidR="00756D8C">
        <w:t xml:space="preserve"> </w:t>
      </w:r>
      <w:r>
        <w:t>odbioru,</w:t>
      </w:r>
      <w:r w:rsidR="00756D8C">
        <w:t xml:space="preserve"> </w:t>
      </w:r>
      <w:r>
        <w:t>w</w:t>
      </w:r>
      <w:r w:rsidR="00756D8C">
        <w:t xml:space="preserve"> </w:t>
      </w:r>
      <w:r>
        <w:t>terminie,</w:t>
      </w:r>
      <w:r w:rsidR="00756D8C">
        <w:t xml:space="preserve"> </w:t>
      </w:r>
      <w:r>
        <w:t>o</w:t>
      </w:r>
      <w:r w:rsidR="00756D8C">
        <w:t xml:space="preserve"> </w:t>
      </w:r>
      <w:r>
        <w:t>którym</w:t>
      </w:r>
      <w:r w:rsidR="00756D8C">
        <w:t xml:space="preserve"> </w:t>
      </w:r>
      <w:r>
        <w:t>mowa</w:t>
      </w:r>
      <w:r w:rsidR="00756D8C">
        <w:t xml:space="preserve"> </w:t>
      </w:r>
      <w:r>
        <w:t>w</w:t>
      </w:r>
      <w:r w:rsidR="00756D8C">
        <w:t xml:space="preserve"> </w:t>
      </w:r>
      <w:r>
        <w:t>ust.1.</w:t>
      </w:r>
    </w:p>
    <w:p w14:paraId="12802A25" w14:textId="3AAB95EE" w:rsidR="00BC4D9E" w:rsidRDefault="00BC4D9E" w:rsidP="00BC4D9E">
      <w:pPr>
        <w:pStyle w:val="Akapitzlist"/>
        <w:numPr>
          <w:ilvl w:val="0"/>
          <w:numId w:val="3"/>
        </w:numPr>
        <w:jc w:val="both"/>
      </w:pPr>
      <w:r>
        <w:t>Zamawiający zobowiązuje się do dokonania odbioru</w:t>
      </w:r>
      <w:r w:rsidR="00864A77">
        <w:t xml:space="preserve"> technicznego</w:t>
      </w:r>
      <w:r>
        <w:t xml:space="preserve"> pojazdu w terminie do </w:t>
      </w:r>
      <w:r w:rsidR="0020109F">
        <w:t>7</w:t>
      </w:r>
      <w:r>
        <w:t xml:space="preserve"> dni roboczych licząc od dnia dostarczenia jego do miejsca wskazanego w ust.</w:t>
      </w:r>
      <w:r w:rsidR="009B3006">
        <w:t>2</w:t>
      </w:r>
      <w:r>
        <w:t>.</w:t>
      </w:r>
    </w:p>
    <w:p w14:paraId="59DD79F3" w14:textId="77777777" w:rsidR="002B7BBB" w:rsidRDefault="002B7BBB" w:rsidP="002B7BBB">
      <w:pPr>
        <w:pStyle w:val="Akapitzlist"/>
        <w:ind w:left="360"/>
      </w:pPr>
    </w:p>
    <w:p w14:paraId="209C3513" w14:textId="77777777" w:rsidR="002B7BBB" w:rsidRPr="00DA19E8" w:rsidRDefault="007F5290" w:rsidP="002B7BBB">
      <w:pPr>
        <w:rPr>
          <w:b/>
        </w:rPr>
      </w:pPr>
      <w:r w:rsidRPr="00DA19E8">
        <w:rPr>
          <w:b/>
        </w:rPr>
        <w:t>§4</w:t>
      </w:r>
      <w:r w:rsidR="002B7BBB" w:rsidRPr="00DA19E8">
        <w:rPr>
          <w:b/>
        </w:rPr>
        <w:t xml:space="preserve"> </w:t>
      </w:r>
      <w:r w:rsidR="00BC4D9E" w:rsidRPr="00DA19E8">
        <w:rPr>
          <w:b/>
        </w:rPr>
        <w:t xml:space="preserve">Uprawnienia </w:t>
      </w:r>
      <w:r w:rsidRPr="00DA19E8">
        <w:rPr>
          <w:b/>
        </w:rPr>
        <w:t>Zamawiającego</w:t>
      </w:r>
    </w:p>
    <w:p w14:paraId="23ACCC8E" w14:textId="77777777" w:rsidR="00473300" w:rsidRPr="00DA19E8" w:rsidRDefault="00BC4D9E" w:rsidP="00BC4D9E">
      <w:pPr>
        <w:pStyle w:val="Akapitzlist"/>
        <w:numPr>
          <w:ilvl w:val="0"/>
          <w:numId w:val="5"/>
        </w:numPr>
        <w:jc w:val="both"/>
      </w:pPr>
      <w:r w:rsidRPr="00DA19E8">
        <w:t>Niedostarczenie przez Wykonawcę przedmiotu umowy w terminie określonym w § 3 ust. 1 umowy</w:t>
      </w:r>
      <w:r w:rsidR="004F6DAB" w:rsidRPr="00DA19E8">
        <w:t xml:space="preserve">, </w:t>
      </w:r>
      <w:r w:rsidRPr="00DA19E8">
        <w:t>n</w:t>
      </w:r>
      <w:r w:rsidR="007F5290" w:rsidRPr="00DA19E8">
        <w:t>i</w:t>
      </w:r>
      <w:r w:rsidRPr="00DA19E8">
        <w:t>e</w:t>
      </w:r>
      <w:r w:rsidR="007F5290" w:rsidRPr="00DA19E8">
        <w:t xml:space="preserve">usunięcie przez Wykonawcę usterek w </w:t>
      </w:r>
      <w:r w:rsidRPr="00DA19E8">
        <w:t>terminie określonym w § 3 ust. 8</w:t>
      </w:r>
      <w:r w:rsidR="007F5290" w:rsidRPr="00DA19E8">
        <w:t xml:space="preserve"> </w:t>
      </w:r>
      <w:r w:rsidR="004F6DAB" w:rsidRPr="00DA19E8">
        <w:t xml:space="preserve">albo nie zawarcie przez Wykonawcę w terminie umowy, o której mowa w § 2 ust. 2  </w:t>
      </w:r>
      <w:r w:rsidR="007F5290" w:rsidRPr="00DA19E8">
        <w:t>będzie uprawniało Zamawiającego do</w:t>
      </w:r>
      <w:r w:rsidRPr="00DA19E8">
        <w:t xml:space="preserve"> naliczenia kary umownej</w:t>
      </w:r>
      <w:r w:rsidR="00DA19E8">
        <w:t xml:space="preserve"> określonej w § 6 Umowy</w:t>
      </w:r>
      <w:r w:rsidRPr="00DA19E8">
        <w:t xml:space="preserve"> lub do odstąpienia od Umowy.</w:t>
      </w:r>
    </w:p>
    <w:p w14:paraId="37303555" w14:textId="61A07E5E" w:rsidR="00BC4D9E" w:rsidRDefault="007F5290" w:rsidP="002B7BBB">
      <w:pPr>
        <w:pStyle w:val="Akapitzlist"/>
        <w:numPr>
          <w:ilvl w:val="0"/>
          <w:numId w:val="5"/>
        </w:numPr>
        <w:jc w:val="both"/>
      </w:pPr>
      <w:r w:rsidRPr="00DA19E8">
        <w:t>Zamawiający</w:t>
      </w:r>
      <w:r w:rsidR="00BC4D9E" w:rsidRPr="00DA19E8">
        <w:t xml:space="preserve"> </w:t>
      </w:r>
      <w:r w:rsidRPr="00DA19E8">
        <w:t>zastrzega</w:t>
      </w:r>
      <w:r w:rsidR="00BC4D9E" w:rsidRPr="00DA19E8">
        <w:t xml:space="preserve"> </w:t>
      </w:r>
      <w:r w:rsidRPr="00DA19E8">
        <w:t>sobie</w:t>
      </w:r>
      <w:r w:rsidR="00BC4D9E" w:rsidRPr="00DA19E8">
        <w:t xml:space="preserve"> </w:t>
      </w:r>
      <w:r w:rsidRPr="00DA19E8">
        <w:t>prawo odstąpienia od umowy</w:t>
      </w:r>
      <w:r w:rsidR="00BC4D9E" w:rsidRPr="00DA19E8">
        <w:t xml:space="preserve"> w przypadkach wskazanych w przepisach prawa powszechnie obowiązującego</w:t>
      </w:r>
      <w:r w:rsidRPr="00DA19E8">
        <w:t xml:space="preserve"> </w:t>
      </w:r>
      <w:r w:rsidR="00BC4D9E" w:rsidRPr="00DA19E8">
        <w:t>oraz</w:t>
      </w:r>
      <w:r w:rsidR="00BC4D9E">
        <w:t xml:space="preserve"> w przypadku </w:t>
      </w:r>
      <w:r w:rsidR="00FD6DCC">
        <w:t xml:space="preserve">zaistnienia przesłanek do </w:t>
      </w:r>
      <w:r>
        <w:t>złożenia wniosku o upadłość</w:t>
      </w:r>
      <w:r w:rsidR="00BC4D9E">
        <w:t xml:space="preserve"> Wykonawcy</w:t>
      </w:r>
      <w:r>
        <w:t xml:space="preserve">, </w:t>
      </w:r>
      <w:r w:rsidR="00BC4D9E">
        <w:t xml:space="preserve">postawienia Wykonawcy w </w:t>
      </w:r>
      <w:r>
        <w:t>stan likwidacji</w:t>
      </w:r>
      <w:r w:rsidR="00BC4D9E">
        <w:t xml:space="preserve">, </w:t>
      </w:r>
      <w:r>
        <w:t>ujawnienia st</w:t>
      </w:r>
      <w:r w:rsidR="00BC4D9E">
        <w:t xml:space="preserve">anu niewypłacalności Wykonawcy, </w:t>
      </w:r>
      <w:r>
        <w:t>wydania nakazu zajęcia majątku Wykonawcy, w zakresie uniemożliwiającym wykonywanie przedmiotu</w:t>
      </w:r>
      <w:r w:rsidR="00BC4D9E">
        <w:t xml:space="preserve"> </w:t>
      </w:r>
      <w:r>
        <w:t>niniejszej Umowy.</w:t>
      </w:r>
    </w:p>
    <w:p w14:paraId="4F7ADE3C" w14:textId="77777777" w:rsidR="00BC4D9E" w:rsidRDefault="007F5290" w:rsidP="004F6DAB">
      <w:pPr>
        <w:pStyle w:val="Akapitzlist"/>
        <w:numPr>
          <w:ilvl w:val="0"/>
          <w:numId w:val="5"/>
        </w:numPr>
        <w:jc w:val="both"/>
      </w:pPr>
      <w:r>
        <w:t>Odstąpienie od niniejszej Umowy powin</w:t>
      </w:r>
      <w:r w:rsidR="00BC4D9E">
        <w:t>no nastąpić w formie pisemnej.</w:t>
      </w:r>
    </w:p>
    <w:p w14:paraId="37AC9444" w14:textId="77777777" w:rsidR="004F6DAB" w:rsidRPr="004F6DAB" w:rsidRDefault="004F6DAB" w:rsidP="004F6DAB">
      <w:pPr>
        <w:jc w:val="both"/>
        <w:rPr>
          <w:b/>
        </w:rPr>
      </w:pPr>
      <w:r>
        <w:rPr>
          <w:b/>
        </w:rPr>
        <w:t>§5</w:t>
      </w:r>
      <w:r w:rsidRPr="004F6DAB">
        <w:rPr>
          <w:b/>
        </w:rPr>
        <w:t xml:space="preserve"> </w:t>
      </w:r>
      <w:r w:rsidR="007F5290" w:rsidRPr="004F6DAB">
        <w:rPr>
          <w:b/>
        </w:rPr>
        <w:t>Warunki</w:t>
      </w:r>
      <w:r w:rsidRPr="004F6DAB">
        <w:rPr>
          <w:b/>
        </w:rPr>
        <w:t xml:space="preserve"> </w:t>
      </w:r>
      <w:r w:rsidR="007F5290" w:rsidRPr="004F6DAB">
        <w:rPr>
          <w:b/>
        </w:rPr>
        <w:t>gwarancji</w:t>
      </w:r>
    </w:p>
    <w:p w14:paraId="72C0C0D4" w14:textId="77777777" w:rsidR="004F6DAB" w:rsidRDefault="004F6DAB" w:rsidP="004F6DAB">
      <w:pPr>
        <w:pStyle w:val="Akapitzlist"/>
        <w:numPr>
          <w:ilvl w:val="0"/>
          <w:numId w:val="6"/>
        </w:numPr>
        <w:jc w:val="both"/>
      </w:pPr>
      <w:r>
        <w:t xml:space="preserve">Przedmiot umowy będzie objęty </w:t>
      </w:r>
      <w:r w:rsidR="00BD1B99">
        <w:t>24</w:t>
      </w:r>
      <w:r>
        <w:t xml:space="preserve"> miesięczną gwarancją, której termin rozpocznie bieg od dnia zawarcia umowy określonej w § 2 ust. 2 umowy. </w:t>
      </w:r>
    </w:p>
    <w:p w14:paraId="67B273D5" w14:textId="77777777" w:rsidR="004F6DAB" w:rsidRDefault="007F5290" w:rsidP="007F5290">
      <w:pPr>
        <w:pStyle w:val="Akapitzlist"/>
        <w:numPr>
          <w:ilvl w:val="0"/>
          <w:numId w:val="6"/>
        </w:numPr>
        <w:jc w:val="both"/>
      </w:pPr>
      <w:r>
        <w:t>Gwarancji</w:t>
      </w:r>
      <w:r w:rsidR="004F6DAB">
        <w:t xml:space="preserve"> </w:t>
      </w:r>
      <w:r>
        <w:t>podlegają</w:t>
      </w:r>
      <w:r w:rsidR="004F6DAB">
        <w:t xml:space="preserve"> </w:t>
      </w:r>
      <w:r>
        <w:t>wszystkie</w:t>
      </w:r>
      <w:r w:rsidR="004F6DAB">
        <w:t xml:space="preserve"> </w:t>
      </w:r>
      <w:r>
        <w:t>zespoły</w:t>
      </w:r>
      <w:r w:rsidR="004F6DAB">
        <w:t xml:space="preserve"> </w:t>
      </w:r>
      <w:r>
        <w:t>i</w:t>
      </w:r>
      <w:r w:rsidR="004F6DAB">
        <w:t xml:space="preserve"> podzespoły bez</w:t>
      </w:r>
      <w:r>
        <w:t xml:space="preserve"> </w:t>
      </w:r>
      <w:proofErr w:type="spellStart"/>
      <w:r>
        <w:t>wyłączeń</w:t>
      </w:r>
      <w:proofErr w:type="spellEnd"/>
      <w:r>
        <w:t>,</w:t>
      </w:r>
      <w:r w:rsidR="004F6DAB">
        <w:t xml:space="preserve"> </w:t>
      </w:r>
      <w:r>
        <w:t>z</w:t>
      </w:r>
      <w:r w:rsidR="004F6DAB">
        <w:t xml:space="preserve"> </w:t>
      </w:r>
      <w:r>
        <w:t>wyjątkiem</w:t>
      </w:r>
      <w:r w:rsidR="004F6DAB">
        <w:t xml:space="preserve"> </w:t>
      </w:r>
      <w:r>
        <w:t>materiałów</w:t>
      </w:r>
      <w:r w:rsidR="004F6DAB">
        <w:t xml:space="preserve"> </w:t>
      </w:r>
      <w:r>
        <w:t>eksploatacyjnych.</w:t>
      </w:r>
      <w:r w:rsidR="004F6DAB">
        <w:t xml:space="preserve"> </w:t>
      </w:r>
      <w:r>
        <w:t>Za</w:t>
      </w:r>
      <w:r w:rsidR="004F6DAB">
        <w:t xml:space="preserve"> </w:t>
      </w:r>
      <w:r>
        <w:t>materiały</w:t>
      </w:r>
      <w:r w:rsidR="004F6DAB">
        <w:t xml:space="preserve"> </w:t>
      </w:r>
      <w:r>
        <w:t>eksploatacyjne</w:t>
      </w:r>
      <w:r w:rsidR="004F6DAB">
        <w:t xml:space="preserve"> </w:t>
      </w:r>
      <w:r>
        <w:t>uważa</w:t>
      </w:r>
      <w:r w:rsidR="004F6DAB">
        <w:t xml:space="preserve"> </w:t>
      </w:r>
      <w:r>
        <w:t>się</w:t>
      </w:r>
      <w:r w:rsidR="004F6DAB">
        <w:t xml:space="preserve"> </w:t>
      </w:r>
      <w:r>
        <w:t>elementy</w:t>
      </w:r>
      <w:r w:rsidR="004F6DAB">
        <w:t xml:space="preserve"> </w:t>
      </w:r>
      <w:r>
        <w:t>wymieniane</w:t>
      </w:r>
      <w:r w:rsidR="004F6DAB">
        <w:t xml:space="preserve"> </w:t>
      </w:r>
      <w:r>
        <w:t>standardowo</w:t>
      </w:r>
      <w:r w:rsidR="004F6DAB">
        <w:t xml:space="preserve"> </w:t>
      </w:r>
      <w:r>
        <w:t>podczas</w:t>
      </w:r>
      <w:r w:rsidR="004F6DAB">
        <w:t xml:space="preserve"> </w:t>
      </w:r>
      <w:r>
        <w:t>okresowych</w:t>
      </w:r>
      <w:r w:rsidR="004F6DAB">
        <w:t xml:space="preserve"> </w:t>
      </w:r>
      <w:r>
        <w:t>przeglądów technicznych,</w:t>
      </w:r>
      <w:r w:rsidR="004F6DAB">
        <w:t xml:space="preserve"> </w:t>
      </w:r>
      <w:r>
        <w:t>w</w:t>
      </w:r>
      <w:r w:rsidR="004F6DAB">
        <w:t xml:space="preserve"> </w:t>
      </w:r>
      <w:r>
        <w:t>szczególności:</w:t>
      </w:r>
      <w:r w:rsidR="004F6DAB">
        <w:t xml:space="preserve"> </w:t>
      </w:r>
      <w:r>
        <w:t>oleje,</w:t>
      </w:r>
      <w:r w:rsidR="004F6DAB">
        <w:t xml:space="preserve"> </w:t>
      </w:r>
      <w:r>
        <w:t>płyny</w:t>
      </w:r>
      <w:r w:rsidR="004F6DAB">
        <w:t xml:space="preserve"> </w:t>
      </w:r>
      <w:r>
        <w:t>eksploatacyjne,</w:t>
      </w:r>
      <w:r w:rsidR="004F6DAB">
        <w:t xml:space="preserve"> </w:t>
      </w:r>
      <w:r>
        <w:t>klocki</w:t>
      </w:r>
      <w:r w:rsidR="004F6DAB">
        <w:t xml:space="preserve"> </w:t>
      </w:r>
      <w:r>
        <w:t>hamulcowe</w:t>
      </w:r>
      <w:r w:rsidR="004F6DAB">
        <w:t xml:space="preserve"> etc</w:t>
      </w:r>
      <w:r>
        <w:t>.</w:t>
      </w:r>
    </w:p>
    <w:p w14:paraId="4412A518" w14:textId="77777777" w:rsidR="004F6DAB" w:rsidRDefault="007F5290" w:rsidP="007F5290">
      <w:pPr>
        <w:pStyle w:val="Akapitzlist"/>
        <w:numPr>
          <w:ilvl w:val="0"/>
          <w:numId w:val="6"/>
        </w:numPr>
        <w:jc w:val="both"/>
      </w:pPr>
      <w:r>
        <w:t>Pojazd objęty</w:t>
      </w:r>
      <w:r w:rsidR="004F6DAB">
        <w:t xml:space="preserve"> będzie</w:t>
      </w:r>
      <w:r>
        <w:t xml:space="preserve"> gwarancją bez limitu przebiegu km</w:t>
      </w:r>
      <w:r w:rsidR="00864A77">
        <w:t xml:space="preserve"> i ilości motogodzin</w:t>
      </w:r>
      <w:r w:rsidR="004F6DAB">
        <w:t>.</w:t>
      </w:r>
      <w:r>
        <w:t xml:space="preserve"> </w:t>
      </w:r>
    </w:p>
    <w:p w14:paraId="1A546715" w14:textId="77777777" w:rsidR="00FB2B76" w:rsidRDefault="007F5290" w:rsidP="007F5290">
      <w:pPr>
        <w:pStyle w:val="Akapitzlist"/>
        <w:numPr>
          <w:ilvl w:val="0"/>
          <w:numId w:val="6"/>
        </w:numPr>
        <w:jc w:val="both"/>
      </w:pPr>
      <w:r>
        <w:t xml:space="preserve">W przypadku wykrycia w okresie gwarancji wad w dostarczonym </w:t>
      </w:r>
      <w:r w:rsidR="00FB2B76">
        <w:t xml:space="preserve">pojeździe, Wykonawca zobowiązuje </w:t>
      </w:r>
      <w:r>
        <w:t>się do bezpłatnej naprawy, a jeśli jest ona niemożliwa, do wymiany na nowy, wolny od wad przedmiot</w:t>
      </w:r>
      <w:r w:rsidR="00FB2B76">
        <w:t xml:space="preserve"> </w:t>
      </w:r>
      <w:r>
        <w:t>umowy.</w:t>
      </w:r>
    </w:p>
    <w:p w14:paraId="3303508B" w14:textId="77777777" w:rsidR="00FB2B76" w:rsidRDefault="007F5290" w:rsidP="007F5290">
      <w:pPr>
        <w:pStyle w:val="Akapitzlist"/>
        <w:numPr>
          <w:ilvl w:val="0"/>
          <w:numId w:val="6"/>
        </w:numPr>
        <w:jc w:val="both"/>
      </w:pPr>
      <w:r>
        <w:t>Usunięcie</w:t>
      </w:r>
      <w:r w:rsidR="00FB2B76">
        <w:t xml:space="preserve"> </w:t>
      </w:r>
      <w:r>
        <w:t>wady</w:t>
      </w:r>
      <w:r w:rsidR="00FB2B76">
        <w:t xml:space="preserve"> </w:t>
      </w:r>
      <w:r>
        <w:t>(zakończenie</w:t>
      </w:r>
      <w:r w:rsidR="00FB2B76">
        <w:t xml:space="preserve"> </w:t>
      </w:r>
      <w:r>
        <w:t>naprawy)</w:t>
      </w:r>
      <w:r w:rsidR="00864A77">
        <w:t xml:space="preserve"> nastąpi w terminie </w:t>
      </w:r>
      <w:r w:rsidR="00BD1B99">
        <w:t>14</w:t>
      </w:r>
      <w:r w:rsidR="00FB2B76">
        <w:t xml:space="preserve"> dni kalendarzowych od daty jej zgłoszenia. </w:t>
      </w:r>
    </w:p>
    <w:p w14:paraId="2135BC04" w14:textId="77777777" w:rsidR="00FB2B76" w:rsidRDefault="007F5290" w:rsidP="007F5290">
      <w:pPr>
        <w:pStyle w:val="Akapitzlist"/>
        <w:numPr>
          <w:ilvl w:val="0"/>
          <w:numId w:val="6"/>
        </w:numPr>
        <w:jc w:val="both"/>
      </w:pPr>
      <w:r>
        <w:t>Termin</w:t>
      </w:r>
      <w:r w:rsidR="00FB2B76">
        <w:t xml:space="preserve"> </w:t>
      </w:r>
      <w:r>
        <w:t>gwarancji</w:t>
      </w:r>
      <w:r w:rsidR="00FB2B76">
        <w:t xml:space="preserve"> </w:t>
      </w:r>
      <w:r>
        <w:t>musi</w:t>
      </w:r>
      <w:r w:rsidR="00FB2B76">
        <w:t xml:space="preserve"> </w:t>
      </w:r>
      <w:r>
        <w:t>ulegać</w:t>
      </w:r>
      <w:r w:rsidR="00FB2B76">
        <w:t xml:space="preserve"> </w:t>
      </w:r>
      <w:r>
        <w:t>przedłużeniu</w:t>
      </w:r>
      <w:r w:rsidR="00FB2B76">
        <w:t xml:space="preserve"> </w:t>
      </w:r>
      <w:r>
        <w:t>o</w:t>
      </w:r>
      <w:r w:rsidR="00FB2B76">
        <w:t xml:space="preserve"> </w:t>
      </w:r>
      <w:r>
        <w:t>czas</w:t>
      </w:r>
      <w:r w:rsidR="00FB2B76">
        <w:t xml:space="preserve"> </w:t>
      </w:r>
      <w:r>
        <w:t>od</w:t>
      </w:r>
      <w:r w:rsidR="00FB2B76">
        <w:t xml:space="preserve"> </w:t>
      </w:r>
      <w:r>
        <w:t>dnia</w:t>
      </w:r>
      <w:r w:rsidR="00FB2B76">
        <w:t xml:space="preserve"> </w:t>
      </w:r>
      <w:r>
        <w:t>zgłoszenia</w:t>
      </w:r>
      <w:r w:rsidR="00FB2B76">
        <w:t xml:space="preserve"> </w:t>
      </w:r>
      <w:r>
        <w:t>reklamacji</w:t>
      </w:r>
      <w:r w:rsidR="00FB2B76">
        <w:t xml:space="preserve"> </w:t>
      </w:r>
      <w:r>
        <w:t>do</w:t>
      </w:r>
      <w:r w:rsidR="00FB2B76">
        <w:t xml:space="preserve"> </w:t>
      </w:r>
      <w:r>
        <w:t>dnia</w:t>
      </w:r>
      <w:r w:rsidR="00FB2B76">
        <w:t xml:space="preserve"> </w:t>
      </w:r>
      <w:r>
        <w:t>powiadomienia</w:t>
      </w:r>
      <w:r w:rsidR="00FB2B76">
        <w:t xml:space="preserve"> </w:t>
      </w:r>
      <w:r>
        <w:t>Zamawiającego</w:t>
      </w:r>
      <w:r w:rsidR="00FB2B76">
        <w:t xml:space="preserve"> </w:t>
      </w:r>
      <w:r>
        <w:t>o</w:t>
      </w:r>
      <w:r w:rsidR="00FB2B76">
        <w:t xml:space="preserve"> </w:t>
      </w:r>
      <w:r>
        <w:t>dokonaniu</w:t>
      </w:r>
      <w:r w:rsidR="00FB2B76">
        <w:t xml:space="preserve"> naprawy.</w:t>
      </w:r>
    </w:p>
    <w:p w14:paraId="257A9EED" w14:textId="77777777" w:rsidR="00FB2B76" w:rsidRDefault="007F5290" w:rsidP="007F5290">
      <w:pPr>
        <w:pStyle w:val="Akapitzlist"/>
        <w:numPr>
          <w:ilvl w:val="0"/>
          <w:numId w:val="6"/>
        </w:numPr>
        <w:jc w:val="both"/>
      </w:pPr>
      <w:r>
        <w:t>W</w:t>
      </w:r>
      <w:r w:rsidR="00FB2B76">
        <w:t xml:space="preserve"> </w:t>
      </w:r>
      <w:r>
        <w:t>przypadku</w:t>
      </w:r>
      <w:r w:rsidR="00FB2B76">
        <w:t xml:space="preserve"> </w:t>
      </w:r>
      <w:r>
        <w:t>wymiany</w:t>
      </w:r>
      <w:r w:rsidR="00FB2B76">
        <w:t xml:space="preserve"> </w:t>
      </w:r>
      <w:r>
        <w:t>części</w:t>
      </w:r>
      <w:r w:rsidR="00FB2B76">
        <w:t xml:space="preserve"> </w:t>
      </w:r>
      <w:r>
        <w:t>lub</w:t>
      </w:r>
      <w:r w:rsidR="00FB2B76">
        <w:t xml:space="preserve"> </w:t>
      </w:r>
      <w:r>
        <w:t>podzespołu</w:t>
      </w:r>
      <w:r w:rsidR="00FB2B76">
        <w:t xml:space="preserve"> </w:t>
      </w:r>
      <w:r>
        <w:t>podlegającego</w:t>
      </w:r>
      <w:r w:rsidR="00FB2B76">
        <w:t xml:space="preserve"> </w:t>
      </w:r>
      <w:r>
        <w:t>gwarancji</w:t>
      </w:r>
      <w:r w:rsidR="00FB2B76">
        <w:t xml:space="preserve"> </w:t>
      </w:r>
      <w:r>
        <w:t>termin</w:t>
      </w:r>
      <w:r w:rsidR="00FB2B76">
        <w:t xml:space="preserve"> </w:t>
      </w:r>
      <w:r>
        <w:t>gwarancji</w:t>
      </w:r>
      <w:r w:rsidR="00FB2B76">
        <w:t xml:space="preserve"> </w:t>
      </w:r>
      <w:r>
        <w:t>biegnie</w:t>
      </w:r>
      <w:r w:rsidR="00FB2B76">
        <w:t xml:space="preserve"> </w:t>
      </w:r>
      <w:r>
        <w:t>dla</w:t>
      </w:r>
      <w:r w:rsidR="00FB2B76">
        <w:t xml:space="preserve"> </w:t>
      </w:r>
      <w:r>
        <w:t>wymienionych</w:t>
      </w:r>
      <w:r w:rsidR="00FB2B76">
        <w:t xml:space="preserve"> </w:t>
      </w:r>
      <w:r>
        <w:t>elementów</w:t>
      </w:r>
      <w:r w:rsidR="00FB2B76">
        <w:t xml:space="preserve"> </w:t>
      </w:r>
      <w:r>
        <w:t>na</w:t>
      </w:r>
      <w:r w:rsidR="00FB2B76">
        <w:t xml:space="preserve"> </w:t>
      </w:r>
      <w:r>
        <w:t>nowo.</w:t>
      </w:r>
    </w:p>
    <w:p w14:paraId="6C2FA9C9" w14:textId="30876823" w:rsidR="00864A77" w:rsidRDefault="007F5290" w:rsidP="006F12B0">
      <w:pPr>
        <w:pStyle w:val="Akapitzlist"/>
        <w:numPr>
          <w:ilvl w:val="0"/>
          <w:numId w:val="6"/>
        </w:numPr>
        <w:jc w:val="both"/>
      </w:pPr>
      <w:r>
        <w:t>Przeglądy okresowe oraz naprawy w ramach gwarancji realizowane będą</w:t>
      </w:r>
      <w:r w:rsidR="00FB2B76">
        <w:t xml:space="preserve"> </w:t>
      </w:r>
      <w:r>
        <w:t xml:space="preserve">w stacji obsługi </w:t>
      </w:r>
      <w:r w:rsidR="002F77D6">
        <w:t xml:space="preserve">wykonawcy na warunkach nie gorszych niż określone w specyfikacji </w:t>
      </w:r>
      <w:proofErr w:type="spellStart"/>
      <w:r w:rsidR="00FB2B76">
        <w:t>t</w:t>
      </w:r>
      <w:r w:rsidR="002F77D6">
        <w:t>.</w:t>
      </w:r>
      <w:r w:rsidR="00FB2B76">
        <w:t>j</w:t>
      </w:r>
      <w:proofErr w:type="spellEnd"/>
      <w:r w:rsidR="00FB2B76">
        <w:t>.</w:t>
      </w:r>
      <w:r w:rsidR="002F77D6">
        <w:t xml:space="preserve"> w odległościach nie </w:t>
      </w:r>
      <w:r w:rsidR="002F77D6">
        <w:lastRenderedPageBreak/>
        <w:t xml:space="preserve">większych niż 200 km od </w:t>
      </w:r>
      <w:r w:rsidR="000603A2">
        <w:t>……………………….</w:t>
      </w:r>
      <w:r w:rsidR="002F77D6">
        <w:t xml:space="preserve"> lub prze</w:t>
      </w:r>
      <w:ins w:id="1" w:author="Kotwica Paweł (OCS)" w:date="2026-01-08T09:14:00Z">
        <w:r w:rsidR="00AD3651">
          <w:t>z</w:t>
        </w:r>
      </w:ins>
      <w:r w:rsidR="002F77D6">
        <w:t xml:space="preserve"> serwis mobilny bądź z wykorzystaniem nieodpłatnej usługi </w:t>
      </w:r>
      <w:proofErr w:type="spellStart"/>
      <w:r w:rsidR="002F77D6">
        <w:t>door</w:t>
      </w:r>
      <w:proofErr w:type="spellEnd"/>
      <w:r w:rsidR="002F77D6">
        <w:t>-to-</w:t>
      </w:r>
      <w:proofErr w:type="spellStart"/>
      <w:r w:rsidR="002F77D6">
        <w:t>door</w:t>
      </w:r>
      <w:proofErr w:type="spellEnd"/>
      <w:r w:rsidR="002F77D6">
        <w:t xml:space="preserve">. </w:t>
      </w:r>
      <w:r w:rsidR="00FB2B76">
        <w:t xml:space="preserve"> </w:t>
      </w:r>
    </w:p>
    <w:p w14:paraId="7B916CFE" w14:textId="77777777" w:rsidR="002F77D6" w:rsidRDefault="002F77D6" w:rsidP="00FB2B76">
      <w:pPr>
        <w:pStyle w:val="Akapitzlist"/>
        <w:ind w:left="360"/>
        <w:jc w:val="both"/>
      </w:pPr>
    </w:p>
    <w:p w14:paraId="150F388C" w14:textId="77777777" w:rsidR="00FB2B76" w:rsidRDefault="00FB2B76" w:rsidP="00FB2B76">
      <w:r w:rsidRPr="00FB2B76">
        <w:rPr>
          <w:b/>
        </w:rPr>
        <w:t xml:space="preserve">§6 </w:t>
      </w:r>
      <w:r w:rsidR="00AE017C">
        <w:rPr>
          <w:b/>
        </w:rPr>
        <w:t xml:space="preserve">odpowiedzialność stron / </w:t>
      </w:r>
      <w:r w:rsidR="007F5290" w:rsidRPr="00FB2B76">
        <w:rPr>
          <w:b/>
        </w:rPr>
        <w:t>Kary</w:t>
      </w:r>
      <w:r w:rsidRPr="00FB2B76">
        <w:rPr>
          <w:b/>
        </w:rPr>
        <w:t xml:space="preserve"> </w:t>
      </w:r>
      <w:r w:rsidR="007F5290" w:rsidRPr="00FB2B76">
        <w:rPr>
          <w:b/>
        </w:rPr>
        <w:t>umowne</w:t>
      </w:r>
      <w:r w:rsidRPr="00FB2B76">
        <w:rPr>
          <w:b/>
        </w:rPr>
        <w:t xml:space="preserve"> </w:t>
      </w:r>
    </w:p>
    <w:p w14:paraId="03F91879" w14:textId="77777777" w:rsidR="00FB2B76" w:rsidRDefault="007F5290" w:rsidP="00FB2B76">
      <w:pPr>
        <w:pStyle w:val="Akapitzlist"/>
        <w:numPr>
          <w:ilvl w:val="0"/>
          <w:numId w:val="7"/>
        </w:numPr>
      </w:pPr>
      <w:r>
        <w:t>Wykonawca</w:t>
      </w:r>
      <w:r w:rsidR="00FB2B76">
        <w:t xml:space="preserve"> </w:t>
      </w:r>
      <w:r>
        <w:t>zapłaci</w:t>
      </w:r>
      <w:r w:rsidR="00FB2B76">
        <w:t xml:space="preserve"> </w:t>
      </w:r>
      <w:r>
        <w:t>Zamawiającemu</w:t>
      </w:r>
      <w:r w:rsidR="00FB2B76">
        <w:t xml:space="preserve"> kary umowne w następujących przypadkach :</w:t>
      </w:r>
    </w:p>
    <w:p w14:paraId="062C839F" w14:textId="77777777" w:rsidR="00FB2B76" w:rsidRDefault="00FB2B76" w:rsidP="00AE017C">
      <w:pPr>
        <w:pStyle w:val="Akapitzlist"/>
        <w:numPr>
          <w:ilvl w:val="0"/>
          <w:numId w:val="8"/>
        </w:numPr>
        <w:jc w:val="both"/>
      </w:pPr>
      <w:r>
        <w:t>za  n</w:t>
      </w:r>
      <w:r w:rsidRPr="00FB2B76">
        <w:t xml:space="preserve">iedostarczenie przez Wykonawcę przedmiotu umowy w terminie określonym w § 3 ust. 1 umowy, </w:t>
      </w:r>
    </w:p>
    <w:p w14:paraId="74C21DEF" w14:textId="77777777" w:rsidR="00FB2B76" w:rsidRDefault="00FB2B76" w:rsidP="00AE017C">
      <w:pPr>
        <w:pStyle w:val="Akapitzlist"/>
        <w:numPr>
          <w:ilvl w:val="0"/>
          <w:numId w:val="8"/>
        </w:numPr>
        <w:jc w:val="both"/>
      </w:pPr>
      <w:r>
        <w:t xml:space="preserve">za </w:t>
      </w:r>
      <w:r w:rsidRPr="00FB2B76">
        <w:t xml:space="preserve">nieusunięcie przez Wykonawcę usterek w terminie określonym w § 3 ust. 8 albo </w:t>
      </w:r>
    </w:p>
    <w:p w14:paraId="56035C59" w14:textId="77777777" w:rsidR="00FB2B76" w:rsidRDefault="00FB2B76" w:rsidP="00AE017C">
      <w:pPr>
        <w:pStyle w:val="Akapitzlist"/>
        <w:numPr>
          <w:ilvl w:val="0"/>
          <w:numId w:val="8"/>
        </w:numPr>
        <w:jc w:val="both"/>
      </w:pPr>
      <w:r w:rsidRPr="00FB2B76">
        <w:t xml:space="preserve">nie zawarcie przez Wykonawcę w terminie umowy, o której mowa w § 2 ust. 2 </w:t>
      </w:r>
    </w:p>
    <w:p w14:paraId="59FAAC5B" w14:textId="1B10EA7B" w:rsidR="00FB2B76" w:rsidRDefault="00AE017C" w:rsidP="00AE017C">
      <w:pPr>
        <w:pStyle w:val="Akapitzlist"/>
        <w:ind w:left="1080"/>
        <w:jc w:val="both"/>
      </w:pPr>
      <w:r>
        <w:t xml:space="preserve">- w każdym (traktowanym z osobna) z w/w przypadków w wysokości </w:t>
      </w:r>
      <w:r w:rsidR="00FC058B">
        <w:t>0,2%</w:t>
      </w:r>
      <w:r>
        <w:t xml:space="preserve"> </w:t>
      </w:r>
      <w:r w:rsidR="00FC058B">
        <w:t xml:space="preserve">wartości </w:t>
      </w:r>
      <w:r w:rsidR="00FD6DCC">
        <w:t xml:space="preserve">netto </w:t>
      </w:r>
      <w:r w:rsidR="00FC058B">
        <w:t>pojazdu</w:t>
      </w:r>
      <w:r>
        <w:t xml:space="preserve"> za każdy dzień opóźnienia, </w:t>
      </w:r>
    </w:p>
    <w:p w14:paraId="00B2F9BA" w14:textId="651CC07A" w:rsidR="00FB2B76" w:rsidRDefault="00AE017C" w:rsidP="00AE017C">
      <w:pPr>
        <w:pStyle w:val="Akapitzlist"/>
        <w:numPr>
          <w:ilvl w:val="0"/>
          <w:numId w:val="8"/>
        </w:numPr>
        <w:jc w:val="both"/>
      </w:pPr>
      <w:r>
        <w:t>za odstąpienie</w:t>
      </w:r>
      <w:r w:rsidR="00FB2B76" w:rsidRPr="00FB2B76">
        <w:t xml:space="preserve"> od Umowy</w:t>
      </w:r>
      <w:r>
        <w:t xml:space="preserve"> z powodu przyczyn leżących wyłącznie po stronie Wykonawcy w wysokości </w:t>
      </w:r>
      <w:r w:rsidR="00FC058B">
        <w:t>20% wartości</w:t>
      </w:r>
      <w:r w:rsidR="00FD6DCC">
        <w:t xml:space="preserve"> netto</w:t>
      </w:r>
      <w:r w:rsidR="00FC058B">
        <w:t xml:space="preserve"> pojazdu</w:t>
      </w:r>
      <w:r>
        <w:t xml:space="preserve">. </w:t>
      </w:r>
    </w:p>
    <w:p w14:paraId="6D22FFCD" w14:textId="77777777" w:rsidR="007F5290" w:rsidRDefault="00AE017C" w:rsidP="00AE017C">
      <w:pPr>
        <w:pStyle w:val="Akapitzlist"/>
        <w:numPr>
          <w:ilvl w:val="0"/>
          <w:numId w:val="7"/>
        </w:numPr>
        <w:jc w:val="both"/>
      </w:pPr>
      <w:r>
        <w:t>Kary określone</w:t>
      </w:r>
      <w:r w:rsidR="007F5290">
        <w:t xml:space="preserve"> w ust. 1</w:t>
      </w:r>
      <w:r>
        <w:t xml:space="preserve"> i 2 </w:t>
      </w:r>
      <w:r w:rsidR="007F5290">
        <w:t>nie ma</w:t>
      </w:r>
      <w:r>
        <w:t>ją</w:t>
      </w:r>
      <w:r w:rsidR="007F5290">
        <w:t xml:space="preserve"> zastosowania, gdy opóźnienie</w:t>
      </w:r>
      <w:r>
        <w:t xml:space="preserve"> w wykonaniu umowy</w:t>
      </w:r>
      <w:r w:rsidR="007F5290">
        <w:t xml:space="preserve"> </w:t>
      </w:r>
      <w:r>
        <w:t xml:space="preserve">lub odstąpienie od </w:t>
      </w:r>
      <w:r w:rsidR="007F5290">
        <w:t>umowy</w:t>
      </w:r>
      <w:r>
        <w:t xml:space="preserve"> </w:t>
      </w:r>
      <w:r w:rsidR="007F5290">
        <w:t>wynika z działania siły wyższej. Jako siłę wyższą należy rozumieć zdarzenie nagłe, poza kontrolą</w:t>
      </w:r>
      <w:r>
        <w:t xml:space="preserve"> </w:t>
      </w:r>
      <w:r w:rsidR="007F5290">
        <w:t>zarówno Zamawiającego jak i Wykonawcy, gdy w chwili zawarcia umowy niemożliwe było przewidzenie</w:t>
      </w:r>
      <w:r>
        <w:t xml:space="preserve"> </w:t>
      </w:r>
      <w:r w:rsidR="007F5290">
        <w:t>tego zdarzenia i jego skutków, które wpłynęły na zdolność strony do wykonania umowy, oraz gdy</w:t>
      </w:r>
      <w:r>
        <w:t xml:space="preserve"> </w:t>
      </w:r>
      <w:r w:rsidR="007F5290">
        <w:t>niemożliwe było uniknięcie samego zdarzenia lub przynajmniej jego skutków. Za silę wyższą nie uznaje</w:t>
      </w:r>
      <w:r>
        <w:t xml:space="preserve"> </w:t>
      </w:r>
      <w:r w:rsidR="007F5290">
        <w:t>się między innymi: braku środków u Wykonawcy,  czy niedotrzymanie zobowiązań przez jego</w:t>
      </w:r>
      <w:r>
        <w:t xml:space="preserve"> </w:t>
      </w:r>
      <w:r w:rsidR="007F5290">
        <w:t>kontrahentów lub podwykonawców. Strony umowy zobowiązują się do wzajemnego powiadamiania o</w:t>
      </w:r>
      <w:r>
        <w:t xml:space="preserve"> </w:t>
      </w:r>
      <w:r w:rsidR="007F5290">
        <w:t>zaistnieniu siły wyższej i dokonania stosownych ustaleń celem wyeliminowania możliwych skutków</w:t>
      </w:r>
      <w:r>
        <w:t xml:space="preserve"> </w:t>
      </w:r>
      <w:r w:rsidR="007F5290">
        <w:t>działania siły wyższej. Powiadomienia należy dokonać pisemnie lub w inny dostępny sposób,</w:t>
      </w:r>
      <w:r>
        <w:t xml:space="preserve"> </w:t>
      </w:r>
      <w:r w:rsidR="007F5290">
        <w:t>niezwłocznie po fakcie wystąpienia siły wyższej. Do powiadomienia należy dołączyć dowody na poparcie</w:t>
      </w:r>
      <w:r>
        <w:t xml:space="preserve"> </w:t>
      </w:r>
      <w:r w:rsidR="007F5290">
        <w:t>zaistnienia siły wyższej.</w:t>
      </w:r>
    </w:p>
    <w:p w14:paraId="72BC5441" w14:textId="77777777" w:rsidR="00AE017C" w:rsidRDefault="007F5290" w:rsidP="007F5290">
      <w:pPr>
        <w:pStyle w:val="Akapitzlist"/>
        <w:numPr>
          <w:ilvl w:val="0"/>
          <w:numId w:val="7"/>
        </w:numPr>
        <w:jc w:val="both"/>
      </w:pPr>
      <w:r>
        <w:t>Niezależnie</w:t>
      </w:r>
      <w:r w:rsidR="00AE017C">
        <w:t xml:space="preserve"> </w:t>
      </w:r>
      <w:r>
        <w:t>od</w:t>
      </w:r>
      <w:r w:rsidR="00AE017C">
        <w:t xml:space="preserve"> </w:t>
      </w:r>
      <w:r>
        <w:t>kar</w:t>
      </w:r>
      <w:r w:rsidR="00AE017C">
        <w:t xml:space="preserve"> </w:t>
      </w:r>
      <w:r>
        <w:t>wymienionych</w:t>
      </w:r>
      <w:r w:rsidR="00AE017C">
        <w:t xml:space="preserve"> po</w:t>
      </w:r>
      <w:r>
        <w:t>wyżej</w:t>
      </w:r>
      <w:r w:rsidR="00AE017C">
        <w:t xml:space="preserve"> Stronom umowy </w:t>
      </w:r>
      <w:r>
        <w:t>przysługuje</w:t>
      </w:r>
      <w:r w:rsidR="00AE017C">
        <w:t xml:space="preserve"> </w:t>
      </w:r>
      <w:r>
        <w:t>prawo</w:t>
      </w:r>
      <w:r w:rsidR="00AE017C">
        <w:t xml:space="preserve"> </w:t>
      </w:r>
      <w:r>
        <w:t>dochodzenia</w:t>
      </w:r>
      <w:r w:rsidR="00AE017C">
        <w:t xml:space="preserve"> </w:t>
      </w:r>
      <w:r>
        <w:t>odszkodowania</w:t>
      </w:r>
      <w:r w:rsidR="00AE017C">
        <w:t xml:space="preserve"> uzupełniającego </w:t>
      </w:r>
      <w:r>
        <w:t>na</w:t>
      </w:r>
      <w:r w:rsidR="00AE017C">
        <w:t xml:space="preserve"> </w:t>
      </w:r>
      <w:r>
        <w:t>zasadach</w:t>
      </w:r>
      <w:r w:rsidR="00AE017C">
        <w:t xml:space="preserve"> </w:t>
      </w:r>
      <w:r>
        <w:t>ogólnych</w:t>
      </w:r>
      <w:r w:rsidR="00AE017C">
        <w:t xml:space="preserve">. </w:t>
      </w:r>
    </w:p>
    <w:p w14:paraId="3DF945DD" w14:textId="77777777" w:rsidR="00AE017C" w:rsidRDefault="00AE017C" w:rsidP="00AE017C">
      <w:pPr>
        <w:pStyle w:val="Akapitzlist"/>
        <w:ind w:left="360"/>
        <w:jc w:val="both"/>
      </w:pPr>
    </w:p>
    <w:p w14:paraId="1EF9F9B1" w14:textId="77777777" w:rsidR="007E6BAC" w:rsidRPr="007E6BAC" w:rsidRDefault="007E6BAC" w:rsidP="007E6BAC">
      <w:pPr>
        <w:jc w:val="both"/>
        <w:rPr>
          <w:b/>
          <w:bCs/>
        </w:rPr>
      </w:pPr>
      <w:bookmarkStart w:id="2" w:name="_Toc530736499"/>
      <w:r>
        <w:t xml:space="preserve">§ 6 </w:t>
      </w:r>
      <w:bookmarkEnd w:id="2"/>
      <w:r>
        <w:rPr>
          <w:b/>
          <w:bCs/>
        </w:rPr>
        <w:t>Własność intelektualna</w:t>
      </w:r>
    </w:p>
    <w:p w14:paraId="76ECBCEF" w14:textId="77777777" w:rsidR="007E6BAC" w:rsidRPr="007E6BAC" w:rsidRDefault="007E6BAC" w:rsidP="007E6BAC">
      <w:pPr>
        <w:pStyle w:val="Akapitzlist"/>
        <w:numPr>
          <w:ilvl w:val="0"/>
          <w:numId w:val="9"/>
        </w:numPr>
        <w:jc w:val="both"/>
      </w:pPr>
      <w:r w:rsidRPr="007E6BAC">
        <w:t xml:space="preserve">Wykonawca gwarantuje, że nie istnieją żadne obowiązujące patenty lub inne  prawa własności przemysłowej, prawa autorskie i inne prawa pokrewne oraz know-how osób trzecich, które mogłyby być naruszone przez Zamawiającego na skutek korzystania z przedmiotu umowy. </w:t>
      </w:r>
    </w:p>
    <w:p w14:paraId="73192185" w14:textId="77777777" w:rsidR="007E6BAC" w:rsidRPr="007E6BAC" w:rsidRDefault="007E6BAC" w:rsidP="007E6BAC">
      <w:pPr>
        <w:pStyle w:val="Akapitzlist"/>
        <w:numPr>
          <w:ilvl w:val="0"/>
          <w:numId w:val="9"/>
        </w:numPr>
        <w:jc w:val="both"/>
      </w:pPr>
      <w:r w:rsidRPr="007E6BAC">
        <w:t xml:space="preserve">Wykonawca zobowiązuje się do zwolnienia Zamawiającego z odpowiedzialności w przypadku przedstawienia Zamawiającemu jakichkolwiek zarzutów lub zastrzeżeń osób trzecich w związku z naruszeniem w/w praw oraz do zapłaty wszelkich ewentualnych kosztów (w tym za obsługę prawną) i odszkodowań zasądzonych na niekorzyść Zamawiającego, pod warunkiem, że Zamawiający  poinformuje niezwłocznie Wykonawcę o zarzutach tego rodzaju i roszczeniach stąd wynikających oraz że Wykonawca będzie miał możliwość i prawo wyjaśnić na swój koszt zarzuty i roszczenia oraz bronić się lub  kontrolować obronę przed ewentualnymi roszczeniami osoby trzeciej. </w:t>
      </w:r>
    </w:p>
    <w:p w14:paraId="2627DF88" w14:textId="77777777" w:rsidR="007E6BAC" w:rsidRDefault="007E6BAC" w:rsidP="007E6BAC">
      <w:pPr>
        <w:pStyle w:val="Akapitzlist"/>
        <w:ind w:left="360"/>
        <w:jc w:val="both"/>
      </w:pPr>
    </w:p>
    <w:p w14:paraId="62B733C1" w14:textId="77777777" w:rsidR="007E6BAC" w:rsidRPr="005653FE" w:rsidRDefault="005653FE" w:rsidP="005653FE">
      <w:pPr>
        <w:jc w:val="both"/>
        <w:rPr>
          <w:b/>
        </w:rPr>
      </w:pPr>
      <w:r w:rsidRPr="005653FE">
        <w:rPr>
          <w:b/>
        </w:rPr>
        <w:t>§7 Powiadomienia stron</w:t>
      </w:r>
      <w:r w:rsidR="007E6BAC" w:rsidRPr="005653FE">
        <w:rPr>
          <w:b/>
        </w:rPr>
        <w:t xml:space="preserve"> </w:t>
      </w:r>
    </w:p>
    <w:p w14:paraId="29495AAA" w14:textId="77777777" w:rsidR="007E6BAC" w:rsidRDefault="007E6BAC" w:rsidP="005653FE">
      <w:pPr>
        <w:pStyle w:val="Akapitzlist"/>
        <w:numPr>
          <w:ilvl w:val="0"/>
          <w:numId w:val="10"/>
        </w:numPr>
        <w:jc w:val="both"/>
      </w:pPr>
      <w:r>
        <w:lastRenderedPageBreak/>
        <w:t xml:space="preserve">Z zastrzeżeniem odmiennych postanowień Umowy wszelkie zawiadomienia lub inna korespondencja dokonywana pomiędzy Stronami na podstawie Umowy, będą uznane za skutecznie doręczone, jeżeli zostaną dokonane na piśmie i przesłane listem poleconym lub mailem z adresu </w:t>
      </w:r>
      <w:r w:rsidR="005653FE">
        <w:t>e-mail Strony</w:t>
      </w:r>
      <w:r>
        <w:t xml:space="preserve"> Umowy za potwierdzeniem odbioru, na następujące adresy Stron: </w:t>
      </w:r>
    </w:p>
    <w:p w14:paraId="7E2806A4" w14:textId="77777777" w:rsidR="007E6BAC" w:rsidRDefault="007E6BAC" w:rsidP="007E6BAC">
      <w:pPr>
        <w:pStyle w:val="Akapitzlist"/>
        <w:ind w:left="360"/>
        <w:jc w:val="both"/>
      </w:pPr>
    </w:p>
    <w:p w14:paraId="6093CE71" w14:textId="77777777" w:rsidR="007E6BAC" w:rsidRDefault="005653FE" w:rsidP="007E6BAC">
      <w:pPr>
        <w:pStyle w:val="Akapitzlist"/>
        <w:ind w:left="360"/>
        <w:jc w:val="both"/>
      </w:pPr>
      <w:r>
        <w:t xml:space="preserve">Zamawiający </w:t>
      </w:r>
      <w:r w:rsidR="007E6BAC">
        <w:t>:</w:t>
      </w:r>
    </w:p>
    <w:p w14:paraId="2163B179" w14:textId="77777777" w:rsidR="007E6BAC" w:rsidRDefault="007E6BAC" w:rsidP="007E6BAC">
      <w:pPr>
        <w:pStyle w:val="Akapitzlist"/>
        <w:ind w:left="360"/>
        <w:jc w:val="both"/>
      </w:pPr>
      <w:r>
        <w:t xml:space="preserve">Orlen Centrum Serwisowe Sp. z o.o. </w:t>
      </w:r>
    </w:p>
    <w:p w14:paraId="089C426E" w14:textId="77777777" w:rsidR="007E6BAC" w:rsidRDefault="007E6BAC" w:rsidP="007E6BAC">
      <w:pPr>
        <w:pStyle w:val="Akapitzlist"/>
        <w:ind w:left="360"/>
        <w:jc w:val="both"/>
      </w:pPr>
      <w:r>
        <w:t>ul. Wrocławska 58</w:t>
      </w:r>
    </w:p>
    <w:p w14:paraId="6DAD36C5" w14:textId="77777777" w:rsidR="007E6BAC" w:rsidRDefault="007E6BAC" w:rsidP="007E6BAC">
      <w:pPr>
        <w:pStyle w:val="Akapitzlist"/>
        <w:ind w:left="360"/>
        <w:jc w:val="both"/>
      </w:pPr>
      <w:r>
        <w:t>45-701 Opole</w:t>
      </w:r>
    </w:p>
    <w:p w14:paraId="291B2857" w14:textId="77777777" w:rsidR="005653FE" w:rsidRDefault="005653FE" w:rsidP="007E6BAC">
      <w:pPr>
        <w:pStyle w:val="Akapitzlist"/>
        <w:ind w:left="360"/>
        <w:jc w:val="both"/>
      </w:pPr>
      <w:r>
        <w:t xml:space="preserve">e-mai: </w:t>
      </w:r>
      <w:ins w:id="3" w:author="Kolasa Michał (OCS)" w:date="2026-01-07T09:21:00Z">
        <w:r w:rsidR="000603A2">
          <w:t>............................................</w:t>
        </w:r>
      </w:ins>
    </w:p>
    <w:p w14:paraId="11E7665A" w14:textId="77777777" w:rsidR="007E6BAC" w:rsidRDefault="007E6BAC" w:rsidP="007E6BAC">
      <w:pPr>
        <w:pStyle w:val="Akapitzlist"/>
        <w:ind w:left="360"/>
        <w:jc w:val="both"/>
      </w:pPr>
      <w:r>
        <w:t xml:space="preserve"> </w:t>
      </w:r>
    </w:p>
    <w:p w14:paraId="754E4EE1" w14:textId="77777777" w:rsidR="007E6BAC" w:rsidRDefault="005653FE" w:rsidP="007E6BAC">
      <w:pPr>
        <w:pStyle w:val="Akapitzlist"/>
        <w:ind w:left="360"/>
        <w:jc w:val="both"/>
      </w:pPr>
      <w:r>
        <w:t xml:space="preserve">Wykonawca </w:t>
      </w:r>
      <w:r w:rsidR="007E6BAC">
        <w:t>:</w:t>
      </w:r>
    </w:p>
    <w:p w14:paraId="5834F2D1" w14:textId="77777777" w:rsidR="00FC058B" w:rsidRDefault="000603A2" w:rsidP="007E6BAC">
      <w:pPr>
        <w:pStyle w:val="Akapitzlist"/>
        <w:ind w:left="360"/>
        <w:jc w:val="both"/>
      </w:pPr>
      <w:ins w:id="4" w:author="Kolasa Michał (OCS)" w:date="2026-01-07T09:21:00Z">
        <w:r>
          <w:t>………………………</w:t>
        </w:r>
      </w:ins>
    </w:p>
    <w:p w14:paraId="0254171E" w14:textId="77777777" w:rsidR="00EE1701" w:rsidRDefault="000603A2" w:rsidP="00FC058B">
      <w:pPr>
        <w:pStyle w:val="Akapitzlist"/>
        <w:ind w:left="360"/>
        <w:jc w:val="both"/>
      </w:pPr>
      <w:ins w:id="5" w:author="Kolasa Michał (OCS)" w:date="2026-01-07T09:21:00Z">
        <w:r>
          <w:t>……………………..</w:t>
        </w:r>
      </w:ins>
    </w:p>
    <w:p w14:paraId="6F078F8B" w14:textId="77777777" w:rsidR="00FC058B" w:rsidRDefault="00EE1701" w:rsidP="00EE1701">
      <w:pPr>
        <w:pStyle w:val="Akapitzlist"/>
        <w:ind w:left="360"/>
        <w:jc w:val="both"/>
      </w:pPr>
      <w:r>
        <w:t xml:space="preserve">ul. </w:t>
      </w:r>
      <w:ins w:id="6" w:author="Kolasa Michał (OCS)" w:date="2026-01-07T09:21:00Z">
        <w:r w:rsidR="000603A2">
          <w:t>……………………..</w:t>
        </w:r>
      </w:ins>
    </w:p>
    <w:p w14:paraId="101AC9CD" w14:textId="77777777" w:rsidR="00FC058B" w:rsidRDefault="00FC058B" w:rsidP="00FC058B">
      <w:pPr>
        <w:pStyle w:val="Akapitzlist"/>
        <w:ind w:left="360"/>
        <w:jc w:val="both"/>
      </w:pPr>
      <w:r>
        <w:t xml:space="preserve">email: </w:t>
      </w:r>
      <w:ins w:id="7" w:author="Kolasa Michał (OCS)" w:date="2026-01-07T09:21:00Z">
        <w:r w:rsidR="000603A2">
          <w:rPr>
            <w:rFonts w:ascii="Arial" w:hAnsi="Arial" w:cs="Arial"/>
            <w:color w:val="000000"/>
            <w:sz w:val="18"/>
            <w:szCs w:val="18"/>
            <w:shd w:val="clear" w:color="auto" w:fill="FFFFFF"/>
          </w:rPr>
          <w:t>………………….</w:t>
        </w:r>
      </w:ins>
    </w:p>
    <w:p w14:paraId="6EBC8314" w14:textId="77777777" w:rsidR="007E6BAC" w:rsidRDefault="007E6BAC" w:rsidP="00FC058B">
      <w:pPr>
        <w:pStyle w:val="Akapitzlist"/>
        <w:ind w:left="360"/>
        <w:jc w:val="both"/>
      </w:pPr>
    </w:p>
    <w:p w14:paraId="50FD8CA7" w14:textId="77777777" w:rsidR="005653FE" w:rsidRPr="00DA19E8" w:rsidRDefault="007E6BAC" w:rsidP="00DA19E8">
      <w:pPr>
        <w:pStyle w:val="Akapitzlist"/>
        <w:numPr>
          <w:ilvl w:val="0"/>
          <w:numId w:val="10"/>
        </w:numPr>
        <w:jc w:val="both"/>
      </w:pPr>
      <w:r>
        <w:t>Każda ze Stron niezwłocznie poinformuje drugą Stronę o zmianie adresu, podanego w ust. 1 powyżej. W przypadku niepowiadomienia przez Stronę o zmianie adresu do korespondencji, korespondencja wysłana na dotychczasowy adres będzie uważana za skutecznie doręczoną drugiej Stronie po 7 dniach od dnia nadania.</w:t>
      </w:r>
    </w:p>
    <w:p w14:paraId="2A09BC35" w14:textId="77777777" w:rsidR="005653FE" w:rsidRPr="00DA19E8" w:rsidRDefault="005653FE" w:rsidP="005653FE">
      <w:pPr>
        <w:jc w:val="both"/>
        <w:rPr>
          <w:b/>
        </w:rPr>
      </w:pPr>
      <w:r w:rsidRPr="00DA19E8">
        <w:rPr>
          <w:b/>
        </w:rPr>
        <w:t>§8 Tajemnica przedsiębiorstwa</w:t>
      </w:r>
    </w:p>
    <w:p w14:paraId="5286196A" w14:textId="77777777" w:rsidR="007E6BAC" w:rsidRDefault="007E6BAC" w:rsidP="005653FE">
      <w:pPr>
        <w:pStyle w:val="Akapitzlist"/>
        <w:numPr>
          <w:ilvl w:val="0"/>
          <w:numId w:val="11"/>
        </w:numPr>
        <w:jc w:val="both"/>
      </w:pPr>
      <w:r>
        <w:t>Strony (otrzymujące) zobowiązują się do zachowania w tajemnicy informacji przekazanych bezpośrednio lub pośrednio przez Stronę ujawniającą (w jakiejkolwiek formie tj. w szczególności ustnej, pisemnej, elektronicznej), a także informacji uzyskanych przez Stronę otrzymującą w inny sposób w trakcie wzajemnej współpracy, w tym w związku z zawarciem i realizacją Umowy, które to informacje dotyczą bezpośrednio lub pośrednio Strony ujawniającej, a także spółek z Grupy Kapitałowej Orlen 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Strona ujawniająca jako podmiot uprawniony do korzystania z ww. informacji i rozporządzania nimi podjęła, przy zachowaniu należytej staranności, działania w celu utrzymania ich w poufności, przekazane przez Stronę ujawniającą lub w jej imieniu lub uzyskane przez Stronę  otrzymującą w inny sposób w trakcie negocjowania, zawarcia i wykonywania niniejszej Umowy należy traktować, jako tajemnicę przedsiębiorstwa w rozumieniu art. 11 ustawy z dnia 16 kwietnia 1993 roku o zwalczaniu nieuczciwej konkurencji (</w:t>
      </w:r>
      <w:proofErr w:type="spellStart"/>
      <w:r>
        <w:t>t.j</w:t>
      </w:r>
      <w:proofErr w:type="spellEnd"/>
      <w:r>
        <w:t xml:space="preserve">. Dz. U. z </w:t>
      </w:r>
      <w:r w:rsidR="00CA7ECD">
        <w:t xml:space="preserve">2022 </w:t>
      </w:r>
      <w:r>
        <w:t xml:space="preserve">r., poz. </w:t>
      </w:r>
      <w:r w:rsidR="00CA7ECD">
        <w:t>1233</w:t>
      </w:r>
      <w:r>
        <w:t>) (dalej: „Tajemnica Przedsiębiorstwa”), chyba że w chwili przekazania, osoba przekazująca określi na piśmie lub w formie dokumentowej odmienny, od określonego powyżej, charakter takich informacji.</w:t>
      </w:r>
    </w:p>
    <w:p w14:paraId="7D89E161" w14:textId="77777777" w:rsidR="007E6BAC" w:rsidRDefault="007E6BAC" w:rsidP="005653FE">
      <w:pPr>
        <w:pStyle w:val="Akapitzlist"/>
        <w:numPr>
          <w:ilvl w:val="0"/>
          <w:numId w:val="11"/>
        </w:numPr>
        <w:jc w:val="both"/>
      </w:pPr>
      <w: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2D983954" w14:textId="77777777" w:rsidR="007E6BAC" w:rsidRDefault="007E6BAC" w:rsidP="005653FE">
      <w:pPr>
        <w:pStyle w:val="Akapitzlist"/>
        <w:numPr>
          <w:ilvl w:val="1"/>
          <w:numId w:val="11"/>
        </w:numPr>
        <w:jc w:val="both"/>
      </w:pPr>
      <w:r>
        <w:lastRenderedPageBreak/>
        <w:t>ujawnienie lub wykorzystanie informacji jest konieczne do prawidłowego wykonania Umowy i zgodne z tą Umową, lub</w:t>
      </w:r>
    </w:p>
    <w:p w14:paraId="43DC255B" w14:textId="77777777" w:rsidR="007E6BAC" w:rsidRDefault="007E6BAC" w:rsidP="005653FE">
      <w:pPr>
        <w:pStyle w:val="Akapitzlist"/>
        <w:numPr>
          <w:ilvl w:val="1"/>
          <w:numId w:val="11"/>
        </w:numPr>
        <w:jc w:val="both"/>
      </w:pPr>
      <w:r>
        <w:t>informacje w chwili ich ujawnienia są już publicznie dostępne, a ich ujawnienie zostało dokonane przez Stronę ujawniającą  lub za jej zgodą lub w sposób inny niż poprzez niezgodne z prawem lub jakąkolwiek umową działanie lub zaniechanie,  lub</w:t>
      </w:r>
    </w:p>
    <w:p w14:paraId="6F91E5BA" w14:textId="77777777" w:rsidR="007E6BAC" w:rsidRDefault="007E6BAC" w:rsidP="005653FE">
      <w:pPr>
        <w:pStyle w:val="Akapitzlist"/>
        <w:numPr>
          <w:ilvl w:val="1"/>
          <w:numId w:val="11"/>
        </w:numPr>
        <w:jc w:val="both"/>
      </w:pPr>
      <w:r>
        <w:t>Strona przyjmująca została zobowiązana do ujawnienia informacji przez sąd lub uprawniony organ lub w przypadku prawnego obowiązku takiego ujawnienia, z zastrzeżeniem, że Strona przyjmująca, na którą nałożono obowiązek ujawnienia, zobowiązana jest do niezwłocznego, jeżeli jest to obiektywnie możliwe jeszcze przed ujawnieniem, poinformowania Strony ujawniającej o obowiązku ujawniania informacji i ich zakresie, a także uwzględni, w miarę możliwości, rekomendacje Strony ujawniającej,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4B271053" w14:textId="77777777" w:rsidR="005653FE" w:rsidRDefault="007E6BAC" w:rsidP="005653FE">
      <w:pPr>
        <w:pStyle w:val="Akapitzlist"/>
        <w:numPr>
          <w:ilvl w:val="1"/>
          <w:numId w:val="11"/>
        </w:numPr>
        <w:jc w:val="both"/>
      </w:pPr>
      <w:r>
        <w:t>Strona ujawniająca wyraziła Stronie przyjmującej pisemną zgodę na ujawnienie lub wykorzystanie informacji w określonym celu, we wskazany przez nią sposób.</w:t>
      </w:r>
    </w:p>
    <w:p w14:paraId="34AA0E74" w14:textId="77777777" w:rsidR="007E6BAC" w:rsidRDefault="007E6BAC" w:rsidP="005653FE">
      <w:pPr>
        <w:pStyle w:val="Akapitzlist"/>
        <w:numPr>
          <w:ilvl w:val="0"/>
          <w:numId w:val="11"/>
        </w:numPr>
        <w:jc w:val="both"/>
      </w:pPr>
      <w:r>
        <w:t>Każda ze Stron zobowiązana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Strony nie będą, w szczególności kopiowały lub utrwalały Tajemnicy Przedsiębiorstwa, jeżeli nie będzie to uzasadnione należytym wykonaniem przez Strony Umowy. Każda ze Stron zobowiązana jest do niezwłocznego powiadomienia drugiej Strony o zaistniałych naruszeniach zasad ochrony lub nieuprawnionym ujawnieniu lub wykorzystaniu Tajemnicy Przedsiębiorstwa przetwarzanej w związku z realizacją Umowy.</w:t>
      </w:r>
    </w:p>
    <w:p w14:paraId="7AF94ADC" w14:textId="77777777" w:rsidR="007E6BAC" w:rsidRDefault="007E6BAC" w:rsidP="005653FE">
      <w:pPr>
        <w:pStyle w:val="Akapitzlist"/>
        <w:numPr>
          <w:ilvl w:val="0"/>
          <w:numId w:val="11"/>
        </w:numPr>
        <w:jc w:val="both"/>
      </w:pPr>
      <w:r>
        <w:t>Obowiązek zachowania w tajemnicy i</w:t>
      </w:r>
      <w:r w:rsidR="005653FE">
        <w:t>nformacji, o których mowa w ust</w:t>
      </w:r>
      <w:r>
        <w:t>.1 powyżej rozciąga się również na pracowników każdej ze Stron i inne osoby, w tym w szczególności audytorów, doradców i Podwykonawców, którym Strona udostępni takie informacje. Każda ze Stron zobowiązana jest do zobowiązania na piśmie ww. osób do ochrony Tajemnicy Przedsiębiorstwa na warunkach, co najmniej takich jak określone w Umowie. Strony ponoszą pełną odpowiedzialność za działania lub zaniechania osób, które uzyskały dostęp do Tajemnicy Przedsiębiorstwa, w tym odpo</w:t>
      </w:r>
      <w:r w:rsidR="005653FE">
        <w:t>wiedzialność, o której mowa w us</w:t>
      </w:r>
      <w:r>
        <w:t xml:space="preserve">t. 8. </w:t>
      </w:r>
    </w:p>
    <w:p w14:paraId="48B9C824" w14:textId="77777777" w:rsidR="007E6BAC" w:rsidRDefault="007E6BAC" w:rsidP="005653FE">
      <w:pPr>
        <w:pStyle w:val="Akapitzlist"/>
        <w:numPr>
          <w:ilvl w:val="0"/>
          <w:numId w:val="11"/>
        </w:numPr>
        <w:jc w:val="both"/>
      </w:pPr>
      <w:r>
        <w:t xml:space="preserve">Wykonawca zobowiązany jest na każde żądanie </w:t>
      </w:r>
      <w:r w:rsidR="005653FE">
        <w:t>Zamawiającego</w:t>
      </w:r>
      <w:r>
        <w:t>, w terminie nie dłuższym niż 5 dni, przesłać listę osób i podmiotów, które za pośrednictwem Wykonawcy uzyskały dostęp do Tajemnicy Przedsiębiorstwa. Niewywiązanie się z obowiązku, o którym mowa w niniejszym ustępie będzie traktowane, jako nieuprawnione ujawnienie Tajemnicy Przedsiębiorstwa skutkujące odpowie</w:t>
      </w:r>
      <w:r w:rsidR="005653FE">
        <w:t xml:space="preserve">dzialnością, o której mowa w ust. </w:t>
      </w:r>
      <w:r>
        <w:t xml:space="preserve">8. </w:t>
      </w:r>
    </w:p>
    <w:p w14:paraId="1A3FEE6A" w14:textId="77777777" w:rsidR="007E6BAC" w:rsidRDefault="007E6BAC" w:rsidP="005653FE">
      <w:pPr>
        <w:pStyle w:val="Akapitzlist"/>
        <w:numPr>
          <w:ilvl w:val="0"/>
          <w:numId w:val="11"/>
        </w:numPr>
        <w:jc w:val="both"/>
      </w:pPr>
      <w:r>
        <w:t xml:space="preserve">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Strony ujawniającej lub w oparciu o szczególne przepisy prawa, Strona ujawniająca powiadomi Stronę otrzymującą na piśmie, o przedłużeniu okresu ochrony, o dodatkowy wskazany przez Stronę ujawniającą okres (nie dłuższy jednak niż 10 lat), na co Strony niniejszym wyrażają zgodę. Powiadomienie, o którym mowa w zdaniu powyższym nastąpi przed wygaśnięciem </w:t>
      </w:r>
      <w:r>
        <w:lastRenderedPageBreak/>
        <w:t>dziesięcioletniego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21AA0A1D" w14:textId="77777777" w:rsidR="007E6BAC" w:rsidRDefault="007E6BAC" w:rsidP="005653FE">
      <w:pPr>
        <w:pStyle w:val="Akapitzlist"/>
        <w:numPr>
          <w:ilvl w:val="0"/>
          <w:numId w:val="11"/>
        </w:numPr>
        <w:jc w:val="both"/>
      </w:pPr>
      <w:r>
        <w:t>Nie później niż w terminie 3 dni roboczych po upływie okresu ochrony, o, którym mowa w ust. 6 powyżej, Strona przyjmująca oraz wszelkie osoby, którym Strona przyjmująca przekazała Tajemnicę Przedsiębiorstwa zobowiązane są zwrócić ją Stronie ujawniającej lub zniszczyć wszelkie materiały ją zawierające, poza egzemplarzami, których zachowanie będzie konieczne w związku z ewentualnymi postępowaniami sądowymi lub administracyjnymi, a także z uwagi na wymagania wynikające z przepisów prawa.</w:t>
      </w:r>
    </w:p>
    <w:p w14:paraId="1352B774" w14:textId="77777777" w:rsidR="007E6BAC" w:rsidRDefault="007E6BAC" w:rsidP="005653FE">
      <w:pPr>
        <w:pStyle w:val="Akapitzlist"/>
        <w:numPr>
          <w:ilvl w:val="0"/>
          <w:numId w:val="11"/>
        </w:numPr>
        <w:jc w:val="both"/>
      </w:pPr>
      <w:r>
        <w:t>W przypadku nieuprawnionego wykorzystania, przekazania lub ujawnienia przez Stronę przyjmującą Tajemnicy Przedsiębiorstwa Strony ujawniającej, Strona ujawniająca, której Tajemnica Przedsiębiorstwa została ujawniona ma prawo żądać zapłaty kary umownej w wysokości 20 000 zł (dwudziestu tysięcy złotych) za każdy przypadek nieuprawnionego wykorzystania, przekazania lub ujawnienia ww. informacji. Zapłata kary umownej wskazanej powyżej nie ogranicza prawa do dochodzenia odszkodowania na zasadach ogólnych, w przypadku gdy wysokość poniesionej szkody przewyższa zastrzeżoną w niniejszej Umowie wysokość kary umownej. Powyższe nie wyłącza w żaden sposób innych sankcji i uprawnień Stron określonych w przepisach prawa, w tym w ustawie z dnia 16 kwietnia 1993 roku o zwalczaniu nieuczciwej konkurencji (</w:t>
      </w:r>
      <w:proofErr w:type="spellStart"/>
      <w:r>
        <w:t>t.j</w:t>
      </w:r>
      <w:proofErr w:type="spellEnd"/>
      <w:r>
        <w:t>.: Dz. U. z 202</w:t>
      </w:r>
      <w:r w:rsidR="00CA7ECD">
        <w:t>2</w:t>
      </w:r>
      <w:r>
        <w:t xml:space="preserve">r. poz. </w:t>
      </w:r>
      <w:r w:rsidR="00CA7ECD">
        <w:t>1233</w:t>
      </w:r>
      <w:r>
        <w:t>).</w:t>
      </w:r>
    </w:p>
    <w:p w14:paraId="6754AA77" w14:textId="77777777" w:rsidR="007E6BAC" w:rsidRDefault="007E6BAC" w:rsidP="005653FE">
      <w:pPr>
        <w:pStyle w:val="Akapitzlist"/>
        <w:numPr>
          <w:ilvl w:val="0"/>
          <w:numId w:val="11"/>
        </w:numPr>
        <w:jc w:val="both"/>
      </w:pPr>
      <w:r>
        <w:t>W przypadku, gdy w trakcie wykonywania niniejszej Umowy, zaistnieje konieczność dostępu do lub przekazania danych osobowych w rozumieniu aktualnie obowiązujących przepisów o ochronie danych osobowych, Strony zobowiązane są do zawarcia, przed rozpoczęciem przetwarzania takich danych, odpowiedniej, odrębnej umowy, której przedmiotem będą zasady i warunki ochrony oraz przetwarzania tych danych.</w:t>
      </w:r>
    </w:p>
    <w:p w14:paraId="361C8274" w14:textId="77777777" w:rsidR="007E6BAC" w:rsidRDefault="007E6BAC" w:rsidP="005653FE">
      <w:pPr>
        <w:pStyle w:val="Akapitzlist"/>
        <w:numPr>
          <w:ilvl w:val="0"/>
          <w:numId w:val="11"/>
        </w:numPr>
        <w:jc w:val="both"/>
      </w:pPr>
      <w:r>
        <w:t xml:space="preserve">W przypadku, gdy w trakcie wykonywania niniejszej Umowy, zaistnieje konieczność dostępu lub przekazania </w:t>
      </w:r>
      <w:r w:rsidR="005653FE">
        <w:t>Wykon</w:t>
      </w:r>
      <w:r w:rsidR="00BD3201">
        <w:t>a</w:t>
      </w:r>
      <w:r w:rsidR="005653FE">
        <w:t>wcy</w:t>
      </w:r>
      <w:r>
        <w:t xml:space="preserve"> w jakiejkolwiek formie, informacji stan</w:t>
      </w:r>
      <w:r w:rsidR="005653FE">
        <w:t>owiących Tajemnicę Spółki ORLEN S.A.</w:t>
      </w:r>
      <w:r>
        <w:t xml:space="preserve"> </w:t>
      </w:r>
      <w:r w:rsidR="005653FE">
        <w:t xml:space="preserve">(ORLEN) </w:t>
      </w:r>
      <w:r>
        <w:t xml:space="preserve">rozumianej jako szczególnie chroniony rodzaj Tajemnicy Przedsiębiorstwa ORLEN, co do której podjęto szczególne działania określone w aktach wewnętrznych ORLEN, w celu zachowania jej w tajemnicy i której wykorzystanie, przekazanie lub ujawnienie osobie nieuprawnionej w znacznym stopniu zagraża lub narusza interesy ORLEN, </w:t>
      </w:r>
      <w:r w:rsidR="005653FE">
        <w:t>Wykonawca</w:t>
      </w:r>
      <w:r>
        <w:t xml:space="preserve"> zobowiązuje się do niezwłocznego zawarcia z ORLEN, przed otrzymaniem i rozpoczęciem przetwarzania takich informacji, aneksu do niniejszej Umowy, którego przedmiotem będą zasady i warunki ochrony Tajemnicy Spółki ORLEN S.A.</w:t>
      </w:r>
    </w:p>
    <w:p w14:paraId="7EC57334" w14:textId="77777777" w:rsidR="007E6BAC" w:rsidRDefault="007E6BAC" w:rsidP="005653FE">
      <w:pPr>
        <w:pStyle w:val="Akapitzlist"/>
        <w:numPr>
          <w:ilvl w:val="0"/>
          <w:numId w:val="11"/>
        </w:numPr>
        <w:jc w:val="both"/>
      </w:pPr>
      <w:r>
        <w:t>Dla uniknięcia wątpliwości Strony potwierdzają, że niezależnie od obowiązków określonych w niniejszej Umowie, zobowiązane są także do przestrzegania dodatkowych wymogów dotyczących ochrony określonych rodzajów informacji (np. danych osobowych, informacji poufnych) wynikających z obowiązujących przepisów prawa.</w:t>
      </w:r>
    </w:p>
    <w:p w14:paraId="77E194A3" w14:textId="77777777" w:rsidR="007E6BAC" w:rsidRDefault="005653FE" w:rsidP="005653FE">
      <w:pPr>
        <w:pStyle w:val="Akapitzlist"/>
        <w:numPr>
          <w:ilvl w:val="0"/>
          <w:numId w:val="11"/>
        </w:numPr>
        <w:jc w:val="both"/>
      </w:pPr>
      <w:r>
        <w:t xml:space="preserve">Wykonawca </w:t>
      </w:r>
      <w:r w:rsidR="007E6BAC">
        <w:t xml:space="preserve">zobowiązany jest do wypełnienia, w imieniu </w:t>
      </w:r>
      <w:r>
        <w:t>Zamawiającego</w:t>
      </w:r>
      <w:r w:rsidR="007E6BAC">
        <w:t xml:space="preserve"> jako Administratora danych w rozumieniu obowiązujących przepisów prawa o ochronie danych osobowych, niezwłocznie, jednakże nie później niż w terminie 30 (trzydzieści) dni od dnia zawarcia niniejszej Umowy, obowiązku informacyjnego  wobec</w:t>
      </w:r>
      <w:r w:rsidR="00DA19E8">
        <w:t xml:space="preserve"> osób fizycznych zatrudnionych lub współpracujących z</w:t>
      </w:r>
      <w:r w:rsidR="007E6BAC">
        <w:t xml:space="preserve"> </w:t>
      </w:r>
      <w:r w:rsidR="00DA19E8">
        <w:t>Wykonawcą</w:t>
      </w:r>
      <w:r w:rsidR="007E6BAC">
        <w:t xml:space="preserve"> przy zawarciu lub realizacji niniejszej Umowy - bez względu na podstawę prawną tej współpracy - których dane osobowe udostępnione zostały </w:t>
      </w:r>
      <w:r w:rsidR="00DA19E8">
        <w:t>Zamawiającemu</w:t>
      </w:r>
      <w:r w:rsidR="007E6BAC">
        <w:t xml:space="preserve"> przez</w:t>
      </w:r>
      <w:r w:rsidR="00DA19E8">
        <w:t xml:space="preserve"> Wykonawcę</w:t>
      </w:r>
      <w:r w:rsidR="007E6BAC">
        <w:t xml:space="preserve"> w </w:t>
      </w:r>
      <w:r w:rsidR="007E6BAC">
        <w:lastRenderedPageBreak/>
        <w:t xml:space="preserve">związku z zawarciem lub realizacją niniejszej Umowy. Obowiązek, o którym mowa w zdaniu poprzedzającym powinien zostać spełniony poprzez przekazanie tym osobom klauzuli informacyjnej stanowiącej </w:t>
      </w:r>
      <w:r w:rsidR="007E6BAC" w:rsidRPr="00DA19E8">
        <w:rPr>
          <w:b/>
        </w:rPr>
        <w:t xml:space="preserve">Załącznik </w:t>
      </w:r>
      <w:r w:rsidR="00DA19E8" w:rsidRPr="00DA19E8">
        <w:rPr>
          <w:b/>
        </w:rPr>
        <w:t>nr 4</w:t>
      </w:r>
      <w:r w:rsidR="00DA19E8">
        <w:t xml:space="preserve"> </w:t>
      </w:r>
      <w:r w:rsidR="007E6BAC">
        <w:t>do niniejszej Umowy, przy jednoczesnym zachowaniu zasady rozliczalności.</w:t>
      </w:r>
    </w:p>
    <w:p w14:paraId="24103012" w14:textId="77777777" w:rsidR="007E6BAC" w:rsidRDefault="007E6BAC" w:rsidP="007E6BAC">
      <w:pPr>
        <w:pStyle w:val="Akapitzlist"/>
        <w:ind w:left="360"/>
        <w:jc w:val="both"/>
      </w:pPr>
    </w:p>
    <w:p w14:paraId="1C10E9F3" w14:textId="77777777" w:rsidR="007E6BAC" w:rsidRPr="00DA19E8" w:rsidRDefault="00DA19E8" w:rsidP="00DA19E8">
      <w:pPr>
        <w:jc w:val="both"/>
        <w:rPr>
          <w:b/>
        </w:rPr>
      </w:pPr>
      <w:r>
        <w:rPr>
          <w:b/>
        </w:rPr>
        <w:t>§</w:t>
      </w:r>
      <w:r w:rsidRPr="00DA19E8">
        <w:rPr>
          <w:b/>
        </w:rPr>
        <w:t xml:space="preserve">9 Klauzula </w:t>
      </w:r>
      <w:proofErr w:type="spellStart"/>
      <w:r w:rsidRPr="00DA19E8">
        <w:rPr>
          <w:b/>
        </w:rPr>
        <w:t>salwatoryjna</w:t>
      </w:r>
      <w:proofErr w:type="spellEnd"/>
      <w:r w:rsidR="007E6BAC" w:rsidRPr="00DA19E8">
        <w:rPr>
          <w:b/>
        </w:rPr>
        <w:t xml:space="preserve"> </w:t>
      </w:r>
    </w:p>
    <w:p w14:paraId="4FEBC6B9" w14:textId="77777777" w:rsidR="007E6BAC" w:rsidRDefault="007E6BAC" w:rsidP="00DA19E8">
      <w:pPr>
        <w:jc w:val="both"/>
      </w:pPr>
      <w:r>
        <w:t>W celu uchylenia wątpliwości Strony postanawiają, że jeżeli którekolwiek z postanowień niniejszej Umowy okaże się nieważne lub będzie obarczone inną wadą prawną, nie będzie to miało wpływu na pozostałe postanowienia niniejszej Umowy. W odniesieniu do postanowień dotkniętych nieważnością lub niewykonalnością Strony wynegocjują w dobrej wierze, w miarę możliwości, alternatywne postanowienia, które będą wiążące i wykonalne oraz będą odzwierciedlać pierwotne intencje Stron.</w:t>
      </w:r>
    </w:p>
    <w:p w14:paraId="233390EF" w14:textId="77777777" w:rsidR="007E6BAC" w:rsidRDefault="007E6BAC" w:rsidP="007E6BAC">
      <w:pPr>
        <w:pStyle w:val="Akapitzlist"/>
        <w:ind w:left="360"/>
        <w:jc w:val="both"/>
      </w:pPr>
    </w:p>
    <w:p w14:paraId="0C4BDF9E" w14:textId="77777777" w:rsidR="007E6BAC" w:rsidRDefault="007F5290" w:rsidP="007E6BAC">
      <w:pPr>
        <w:jc w:val="both"/>
        <w:rPr>
          <w:b/>
        </w:rPr>
      </w:pPr>
      <w:r w:rsidRPr="007E6BAC">
        <w:rPr>
          <w:b/>
        </w:rPr>
        <w:t xml:space="preserve">§ </w:t>
      </w:r>
      <w:r w:rsidR="00DA19E8">
        <w:rPr>
          <w:b/>
        </w:rPr>
        <w:t>1</w:t>
      </w:r>
      <w:r w:rsidR="00D845D9">
        <w:rPr>
          <w:b/>
        </w:rPr>
        <w:t>0</w:t>
      </w:r>
      <w:r w:rsidR="007E6BAC" w:rsidRPr="007E6BAC">
        <w:rPr>
          <w:b/>
        </w:rPr>
        <w:t xml:space="preserve"> </w:t>
      </w:r>
      <w:r w:rsidRPr="007E6BAC">
        <w:rPr>
          <w:b/>
        </w:rPr>
        <w:t>Postanowienia</w:t>
      </w:r>
      <w:r w:rsidR="007E6BAC" w:rsidRPr="007E6BAC">
        <w:rPr>
          <w:b/>
        </w:rPr>
        <w:t xml:space="preserve"> </w:t>
      </w:r>
      <w:r w:rsidRPr="007E6BAC">
        <w:rPr>
          <w:b/>
        </w:rPr>
        <w:t>końcowe</w:t>
      </w:r>
      <w:r w:rsidR="007E6BAC" w:rsidRPr="007E6BAC">
        <w:rPr>
          <w:b/>
        </w:rPr>
        <w:t xml:space="preserve"> </w:t>
      </w:r>
    </w:p>
    <w:p w14:paraId="55CE6C1E" w14:textId="77777777" w:rsidR="00DA19E8" w:rsidRPr="00DA19E8" w:rsidRDefault="007E6BAC" w:rsidP="00DA19E8">
      <w:pPr>
        <w:pStyle w:val="Akapitzlist"/>
        <w:numPr>
          <w:ilvl w:val="0"/>
          <w:numId w:val="13"/>
        </w:numPr>
        <w:jc w:val="both"/>
      </w:pPr>
      <w:r w:rsidRPr="00DA19E8">
        <w:t>W sprawach nieuregulowanych Umową stosuje się prawo polskie, w szczególności postanowienia ustawy z dnia 23 k</w:t>
      </w:r>
      <w:r w:rsidR="00DA19E8" w:rsidRPr="00DA19E8">
        <w:t xml:space="preserve">wietnia 1964 r. Kodeks cywilny. </w:t>
      </w:r>
    </w:p>
    <w:p w14:paraId="6B168BD2" w14:textId="77777777" w:rsidR="007E6BAC" w:rsidRPr="00DA19E8" w:rsidRDefault="007E6BAC" w:rsidP="007E6BAC">
      <w:pPr>
        <w:pStyle w:val="Akapitzlist"/>
        <w:numPr>
          <w:ilvl w:val="0"/>
          <w:numId w:val="13"/>
        </w:numPr>
        <w:jc w:val="both"/>
      </w:pPr>
      <w:r w:rsidRPr="00DA19E8">
        <w:t xml:space="preserve">Wszelkie spory związane z Umową, w szczególności dotyczące jej wykonywania, i ważności, Strony pooddają pod rozstrzygnięcie rzeczowo właściwego sądu dla siedziby </w:t>
      </w:r>
      <w:r w:rsidR="00DA19E8" w:rsidRPr="00DA19E8">
        <w:t>Zamawiającego</w:t>
      </w:r>
      <w:r w:rsidRPr="00DA19E8">
        <w:t xml:space="preserve">. </w:t>
      </w:r>
    </w:p>
    <w:p w14:paraId="5AFED7B8" w14:textId="77777777" w:rsidR="00DA19E8" w:rsidRPr="00DA19E8" w:rsidRDefault="00DA19E8" w:rsidP="00DA19E8">
      <w:pPr>
        <w:pStyle w:val="Akapitzlist"/>
        <w:numPr>
          <w:ilvl w:val="0"/>
          <w:numId w:val="13"/>
        </w:numPr>
        <w:jc w:val="both"/>
      </w:pPr>
      <w:r w:rsidRPr="00DA19E8">
        <w:t>Wszelkie zmiany niniejszej Umowy, w tym ich załączników, wymagają formy pisemnej pod rygorem nieważności,</w:t>
      </w:r>
    </w:p>
    <w:p w14:paraId="7DA6A55A" w14:textId="77777777" w:rsidR="00DA19E8" w:rsidRDefault="00DA19E8" w:rsidP="00DA19E8">
      <w:pPr>
        <w:pStyle w:val="Akapitzlist"/>
        <w:numPr>
          <w:ilvl w:val="0"/>
          <w:numId w:val="13"/>
        </w:numPr>
        <w:jc w:val="both"/>
      </w:pPr>
      <w:r w:rsidRPr="00DA19E8">
        <w:t>Działając na podstawie art. 4c ustawy z dnia 8 marca 2013 r. o przeciwdziałaniu nadmiernym opóźnie</w:t>
      </w:r>
      <w:r w:rsidR="00C43344">
        <w:t xml:space="preserve">niom w transakcjach handlowych </w:t>
      </w:r>
      <w:r w:rsidRPr="00DA19E8">
        <w:t>Zamawiający oświadcza, że posiada status dużego przedsiębiorcy.</w:t>
      </w:r>
    </w:p>
    <w:p w14:paraId="7D226308" w14:textId="77777777" w:rsidR="00DA19E8" w:rsidRPr="00DA19E8" w:rsidRDefault="00DA19E8" w:rsidP="00DA19E8">
      <w:pPr>
        <w:pStyle w:val="Akapitzlist"/>
        <w:numPr>
          <w:ilvl w:val="0"/>
          <w:numId w:val="13"/>
        </w:numPr>
        <w:jc w:val="both"/>
      </w:pPr>
      <w:r>
        <w:t>Umowę sporządzono w 2</w:t>
      </w:r>
      <w:r w:rsidRPr="00DA19E8">
        <w:t xml:space="preserve"> egzemplarzach, po jednym egzemplarzu dla każdej ze Stron.</w:t>
      </w:r>
    </w:p>
    <w:p w14:paraId="2B3E1521" w14:textId="77777777" w:rsidR="00DA19E8" w:rsidRDefault="00DA19E8" w:rsidP="00DA19E8">
      <w:pPr>
        <w:pStyle w:val="Akapitzlist"/>
        <w:numPr>
          <w:ilvl w:val="0"/>
          <w:numId w:val="13"/>
        </w:numPr>
        <w:jc w:val="both"/>
      </w:pPr>
      <w:r w:rsidRPr="00DA19E8">
        <w:t>Integralną część niniejszej Umowy stanowią następujące załączniki</w:t>
      </w:r>
      <w:r>
        <w:t xml:space="preserve"> :</w:t>
      </w:r>
    </w:p>
    <w:p w14:paraId="07BD6A22" w14:textId="77777777" w:rsidR="00DA19E8" w:rsidRDefault="00DA19E8" w:rsidP="00DA19E8">
      <w:pPr>
        <w:pStyle w:val="Akapitzlist"/>
        <w:ind w:left="360"/>
        <w:jc w:val="both"/>
      </w:pPr>
      <w:r>
        <w:t>Załącznik nr 1 – odpis z KRS Zamawiającego</w:t>
      </w:r>
    </w:p>
    <w:p w14:paraId="089D5759" w14:textId="1C88ECFE" w:rsidR="007E6BAC" w:rsidRDefault="00DA19E8" w:rsidP="00DA19E8">
      <w:pPr>
        <w:pStyle w:val="Akapitzlist"/>
        <w:ind w:left="360"/>
        <w:jc w:val="both"/>
      </w:pPr>
      <w:r w:rsidRPr="00DA19E8">
        <w:t xml:space="preserve">Załącznik nr </w:t>
      </w:r>
      <w:r w:rsidR="00C43344">
        <w:t>2</w:t>
      </w:r>
      <w:r w:rsidRPr="00DA19E8">
        <w:t xml:space="preserve"> – odpis z </w:t>
      </w:r>
      <w:r w:rsidR="006C37EE">
        <w:t>……</w:t>
      </w:r>
      <w:r w:rsidR="00C43344">
        <w:t>Wykonawcy</w:t>
      </w:r>
    </w:p>
    <w:p w14:paraId="172C9F44" w14:textId="2D20117E" w:rsidR="00DA19E8" w:rsidRDefault="00C43344" w:rsidP="00DA19E8">
      <w:pPr>
        <w:pStyle w:val="Akapitzlist"/>
        <w:ind w:left="360"/>
        <w:jc w:val="both"/>
      </w:pPr>
      <w:r>
        <w:t>Załącznik nr 3</w:t>
      </w:r>
      <w:r w:rsidR="00DA19E8">
        <w:t xml:space="preserve"> – </w:t>
      </w:r>
      <w:r>
        <w:t xml:space="preserve">oferta </w:t>
      </w:r>
      <w:r w:rsidR="00190300">
        <w:t xml:space="preserve">techniczna </w:t>
      </w:r>
      <w:r>
        <w:t>Wykonawcy</w:t>
      </w:r>
      <w:r w:rsidR="00190300">
        <w:t xml:space="preserve"> podnośnik </w:t>
      </w:r>
      <w:r w:rsidR="00E81700">
        <w:t xml:space="preserve">typu </w:t>
      </w:r>
      <w:r w:rsidR="006C37EE">
        <w:t>………</w:t>
      </w:r>
    </w:p>
    <w:p w14:paraId="25E6B471" w14:textId="77777777" w:rsidR="00DA19E8" w:rsidRDefault="00C43344" w:rsidP="00DA19E8">
      <w:pPr>
        <w:pStyle w:val="Akapitzlist"/>
        <w:ind w:left="360"/>
        <w:jc w:val="both"/>
      </w:pPr>
      <w:r>
        <w:t>Załącznik nr 4</w:t>
      </w:r>
      <w:r w:rsidR="00DA19E8" w:rsidRPr="00DA19E8">
        <w:t xml:space="preserve"> – </w:t>
      </w:r>
      <w:r>
        <w:t xml:space="preserve">klauzula informacyjna </w:t>
      </w:r>
    </w:p>
    <w:p w14:paraId="1EA52A7F" w14:textId="77777777" w:rsidR="003E5E17" w:rsidRDefault="003E5E17" w:rsidP="00DA19E8">
      <w:pPr>
        <w:pStyle w:val="Akapitzlist"/>
        <w:ind w:left="360"/>
        <w:jc w:val="both"/>
      </w:pPr>
      <w:r>
        <w:t xml:space="preserve">Załącznik nr 5 – klauzula sankcyjna </w:t>
      </w:r>
    </w:p>
    <w:p w14:paraId="415BFCA3" w14:textId="77777777" w:rsidR="00190300" w:rsidRDefault="00190300" w:rsidP="00DA19E8">
      <w:pPr>
        <w:pStyle w:val="Akapitzlist"/>
        <w:ind w:left="360"/>
        <w:jc w:val="both"/>
      </w:pPr>
      <w:r>
        <w:t xml:space="preserve">Załącznik nr 6 – klauzula antykorupcyjna </w:t>
      </w:r>
    </w:p>
    <w:p w14:paraId="00F7E364" w14:textId="77777777" w:rsidR="006F12B0" w:rsidRDefault="006F12B0" w:rsidP="00DA19E8">
      <w:pPr>
        <w:pStyle w:val="Akapitzlist"/>
        <w:ind w:left="360"/>
        <w:jc w:val="both"/>
      </w:pPr>
      <w:r>
        <w:t>Załącznik nr 7 – specyfikacja techniczna zamawiającego</w:t>
      </w:r>
    </w:p>
    <w:p w14:paraId="40DB3591" w14:textId="77777777" w:rsidR="007F5290" w:rsidRDefault="007F5290" w:rsidP="007F5290"/>
    <w:p w14:paraId="34A2C508" w14:textId="77777777" w:rsidR="00C43344" w:rsidRDefault="00C43344" w:rsidP="007F5290"/>
    <w:p w14:paraId="636DA28A" w14:textId="77777777" w:rsidR="00C43344" w:rsidRDefault="00C43344" w:rsidP="00C43344">
      <w:pPr>
        <w:jc w:val="center"/>
      </w:pPr>
      <w:r>
        <w:t>ZAMAWIAJĄCY</w:t>
      </w:r>
      <w:r>
        <w:tab/>
      </w:r>
      <w:r>
        <w:tab/>
      </w:r>
      <w:r>
        <w:tab/>
      </w:r>
      <w:r>
        <w:tab/>
      </w:r>
      <w:r>
        <w:tab/>
      </w:r>
      <w:r>
        <w:tab/>
        <w:t xml:space="preserve"> DOSTAWCA</w:t>
      </w:r>
    </w:p>
    <w:sectPr w:rsidR="00C433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A152B"/>
    <w:multiLevelType w:val="hybridMultilevel"/>
    <w:tmpl w:val="69EA9F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5255A7D"/>
    <w:multiLevelType w:val="hybridMultilevel"/>
    <w:tmpl w:val="885241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3A11F92"/>
    <w:multiLevelType w:val="hybridMultilevel"/>
    <w:tmpl w:val="7FD0F2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35391AA4"/>
    <w:multiLevelType w:val="hybridMultilevel"/>
    <w:tmpl w:val="8CF2C85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3B4C0FA8"/>
    <w:multiLevelType w:val="multilevel"/>
    <w:tmpl w:val="10085010"/>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5" w15:restartNumberingAfterBreak="0">
    <w:nsid w:val="4657401A"/>
    <w:multiLevelType w:val="multilevel"/>
    <w:tmpl w:val="10085010"/>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6" w15:restartNumberingAfterBreak="0">
    <w:nsid w:val="67AA4113"/>
    <w:multiLevelType w:val="hybridMultilevel"/>
    <w:tmpl w:val="92869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6AC97300"/>
    <w:multiLevelType w:val="hybridMultilevel"/>
    <w:tmpl w:val="48F695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6E8F4566"/>
    <w:multiLevelType w:val="hybridMultilevel"/>
    <w:tmpl w:val="149C0C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6F084B4D"/>
    <w:multiLevelType w:val="multilevel"/>
    <w:tmpl w:val="8BD04F66"/>
    <w:lvl w:ilvl="0">
      <w:start w:val="1"/>
      <w:numFmt w:val="decimal"/>
      <w:lvlText w:val="%1."/>
      <w:lvlJc w:val="left"/>
      <w:pPr>
        <w:tabs>
          <w:tab w:val="num" w:pos="360"/>
        </w:tabs>
        <w:ind w:left="360" w:hanging="360"/>
      </w:pPr>
      <w:rPr>
        <w:rFonts w:asciiTheme="minorHAnsi" w:eastAsiaTheme="minorHAnsi" w:hAnsiTheme="minorHAnsi" w:cstheme="minorBidi"/>
      </w:rPr>
    </w:lvl>
    <w:lvl w:ilvl="1">
      <w:start w:val="1"/>
      <w:numFmt w:val="decimal"/>
      <w:lvlRestart w:val="0"/>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71691979"/>
    <w:multiLevelType w:val="hybridMultilevel"/>
    <w:tmpl w:val="5ED69B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7AE461C6"/>
    <w:multiLevelType w:val="hybridMultilevel"/>
    <w:tmpl w:val="4A5632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BAE13B1"/>
    <w:multiLevelType w:val="multilevel"/>
    <w:tmpl w:val="10085010"/>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num w:numId="1">
    <w:abstractNumId w:val="1"/>
  </w:num>
  <w:num w:numId="2">
    <w:abstractNumId w:val="0"/>
  </w:num>
  <w:num w:numId="3">
    <w:abstractNumId w:val="2"/>
  </w:num>
  <w:num w:numId="4">
    <w:abstractNumId w:val="8"/>
  </w:num>
  <w:num w:numId="5">
    <w:abstractNumId w:val="6"/>
  </w:num>
  <w:num w:numId="6">
    <w:abstractNumId w:val="7"/>
  </w:num>
  <w:num w:numId="7">
    <w:abstractNumId w:val="11"/>
  </w:num>
  <w:num w:numId="8">
    <w:abstractNumId w:val="3"/>
  </w:num>
  <w:num w:numId="9">
    <w:abstractNumId w:val="9"/>
  </w:num>
  <w:num w:numId="10">
    <w:abstractNumId w:val="10"/>
  </w:num>
  <w:num w:numId="11">
    <w:abstractNumId w:val="12"/>
  </w:num>
  <w:num w:numId="12">
    <w:abstractNumId w:val="4"/>
  </w:num>
  <w:num w:numId="1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twica Paweł (OCS)">
    <w15:presenceInfo w15:providerId="AD" w15:userId="S-1-5-21-515967899-1292428093-839522115-90029"/>
  </w15:person>
  <w15:person w15:author="Kolasa Michał (OCS)">
    <w15:presenceInfo w15:providerId="AD" w15:userId="S-1-5-21-515967899-1292428093-839522115-1649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90"/>
    <w:rsid w:val="00016BE2"/>
    <w:rsid w:val="00031609"/>
    <w:rsid w:val="00050594"/>
    <w:rsid w:val="00052799"/>
    <w:rsid w:val="000540CC"/>
    <w:rsid w:val="000603A2"/>
    <w:rsid w:val="00085639"/>
    <w:rsid w:val="00190300"/>
    <w:rsid w:val="0020109F"/>
    <w:rsid w:val="00272AC4"/>
    <w:rsid w:val="002B7BBB"/>
    <w:rsid w:val="002D488F"/>
    <w:rsid w:val="002F77D6"/>
    <w:rsid w:val="00334E90"/>
    <w:rsid w:val="00357397"/>
    <w:rsid w:val="00385594"/>
    <w:rsid w:val="00393822"/>
    <w:rsid w:val="00396274"/>
    <w:rsid w:val="003B503B"/>
    <w:rsid w:val="003D5784"/>
    <w:rsid w:val="003E5E17"/>
    <w:rsid w:val="00401C51"/>
    <w:rsid w:val="00414A3D"/>
    <w:rsid w:val="00473300"/>
    <w:rsid w:val="0047575C"/>
    <w:rsid w:val="00493FF1"/>
    <w:rsid w:val="004B7009"/>
    <w:rsid w:val="004E11A5"/>
    <w:rsid w:val="004F6DAB"/>
    <w:rsid w:val="005653FE"/>
    <w:rsid w:val="0058262F"/>
    <w:rsid w:val="00592BE8"/>
    <w:rsid w:val="0060130E"/>
    <w:rsid w:val="00680DF7"/>
    <w:rsid w:val="00686E92"/>
    <w:rsid w:val="006934EE"/>
    <w:rsid w:val="006C37EE"/>
    <w:rsid w:val="006F12B0"/>
    <w:rsid w:val="00752BCF"/>
    <w:rsid w:val="00756D8C"/>
    <w:rsid w:val="00775C2D"/>
    <w:rsid w:val="007E6BAC"/>
    <w:rsid w:val="007F5290"/>
    <w:rsid w:val="00852496"/>
    <w:rsid w:val="00864A77"/>
    <w:rsid w:val="008D57D5"/>
    <w:rsid w:val="008F0CEB"/>
    <w:rsid w:val="008F7B64"/>
    <w:rsid w:val="00962DE7"/>
    <w:rsid w:val="009B3006"/>
    <w:rsid w:val="009B3661"/>
    <w:rsid w:val="009D2E2A"/>
    <w:rsid w:val="00A00C64"/>
    <w:rsid w:val="00A75FC9"/>
    <w:rsid w:val="00AA3EDD"/>
    <w:rsid w:val="00AD3651"/>
    <w:rsid w:val="00AE017C"/>
    <w:rsid w:val="00B023BD"/>
    <w:rsid w:val="00BA05BB"/>
    <w:rsid w:val="00BC3900"/>
    <w:rsid w:val="00BC4D9E"/>
    <w:rsid w:val="00BD1B99"/>
    <w:rsid w:val="00BD3201"/>
    <w:rsid w:val="00C43344"/>
    <w:rsid w:val="00C771E5"/>
    <w:rsid w:val="00CA7ECD"/>
    <w:rsid w:val="00CD4A3B"/>
    <w:rsid w:val="00CE4B19"/>
    <w:rsid w:val="00D845D9"/>
    <w:rsid w:val="00DA19E8"/>
    <w:rsid w:val="00DD23D8"/>
    <w:rsid w:val="00E027C6"/>
    <w:rsid w:val="00E61D81"/>
    <w:rsid w:val="00E6685E"/>
    <w:rsid w:val="00E81700"/>
    <w:rsid w:val="00EE1701"/>
    <w:rsid w:val="00F1134E"/>
    <w:rsid w:val="00F45664"/>
    <w:rsid w:val="00FA61DA"/>
    <w:rsid w:val="00FB2B76"/>
    <w:rsid w:val="00FC058B"/>
    <w:rsid w:val="00FD6D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C3B0E"/>
  <w15:docId w15:val="{9518BC4F-844F-4975-826D-F5346DA68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E4B19"/>
    <w:pPr>
      <w:ind w:left="720"/>
      <w:contextualSpacing/>
    </w:pPr>
  </w:style>
  <w:style w:type="character" w:styleId="Odwoaniedokomentarza">
    <w:name w:val="annotation reference"/>
    <w:basedOn w:val="Domylnaczcionkaakapitu"/>
    <w:uiPriority w:val="99"/>
    <w:semiHidden/>
    <w:unhideWhenUsed/>
    <w:rsid w:val="0058262F"/>
    <w:rPr>
      <w:sz w:val="16"/>
      <w:szCs w:val="16"/>
    </w:rPr>
  </w:style>
  <w:style w:type="paragraph" w:styleId="Tekstkomentarza">
    <w:name w:val="annotation text"/>
    <w:basedOn w:val="Normalny"/>
    <w:link w:val="TekstkomentarzaZnak"/>
    <w:uiPriority w:val="99"/>
    <w:semiHidden/>
    <w:unhideWhenUsed/>
    <w:rsid w:val="0058262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8262F"/>
    <w:rPr>
      <w:sz w:val="20"/>
      <w:szCs w:val="20"/>
    </w:rPr>
  </w:style>
  <w:style w:type="paragraph" w:styleId="Tematkomentarza">
    <w:name w:val="annotation subject"/>
    <w:basedOn w:val="Tekstkomentarza"/>
    <w:next w:val="Tekstkomentarza"/>
    <w:link w:val="TematkomentarzaZnak"/>
    <w:uiPriority w:val="99"/>
    <w:semiHidden/>
    <w:unhideWhenUsed/>
    <w:rsid w:val="0058262F"/>
    <w:rPr>
      <w:b/>
      <w:bCs/>
    </w:rPr>
  </w:style>
  <w:style w:type="character" w:customStyle="1" w:styleId="TematkomentarzaZnak">
    <w:name w:val="Temat komentarza Znak"/>
    <w:basedOn w:val="TekstkomentarzaZnak"/>
    <w:link w:val="Tematkomentarza"/>
    <w:uiPriority w:val="99"/>
    <w:semiHidden/>
    <w:rsid w:val="0058262F"/>
    <w:rPr>
      <w:b/>
      <w:bCs/>
      <w:sz w:val="20"/>
      <w:szCs w:val="20"/>
    </w:rPr>
  </w:style>
  <w:style w:type="paragraph" w:styleId="Tekstdymka">
    <w:name w:val="Balloon Text"/>
    <w:basedOn w:val="Normalny"/>
    <w:link w:val="TekstdymkaZnak"/>
    <w:uiPriority w:val="99"/>
    <w:semiHidden/>
    <w:unhideWhenUsed/>
    <w:rsid w:val="0058262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262F"/>
    <w:rPr>
      <w:rFonts w:ascii="Segoe UI" w:hAnsi="Segoe UI" w:cs="Segoe UI"/>
      <w:sz w:val="18"/>
      <w:szCs w:val="18"/>
    </w:rPr>
  </w:style>
  <w:style w:type="character" w:styleId="Hipercze">
    <w:name w:val="Hyperlink"/>
    <w:basedOn w:val="Domylnaczcionkaakapitu"/>
    <w:uiPriority w:val="99"/>
    <w:unhideWhenUsed/>
    <w:rsid w:val="00393822"/>
    <w:rPr>
      <w:color w:val="0000FF"/>
      <w:u w:val="single"/>
    </w:rPr>
  </w:style>
  <w:style w:type="paragraph" w:styleId="Poprawka">
    <w:name w:val="Revision"/>
    <w:hidden/>
    <w:uiPriority w:val="99"/>
    <w:semiHidden/>
    <w:rsid w:val="00DD23D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562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nect.orlen.pl/app/HomeServlet?MP_module=erfx&amp;MP_action=statusTabAction&amp;iRfxRound=368134"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3223</Words>
  <Characters>19344</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 Iwan</dc:creator>
  <cp:keywords/>
  <dc:description/>
  <cp:lastModifiedBy>Kolasa Michał (OCS)</cp:lastModifiedBy>
  <cp:revision>3</cp:revision>
  <dcterms:created xsi:type="dcterms:W3CDTF">2026-01-12T08:43:00Z</dcterms:created>
  <dcterms:modified xsi:type="dcterms:W3CDTF">2026-01-12T09:11:00Z</dcterms:modified>
</cp:coreProperties>
</file>